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99306" w14:textId="77777777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1B38DC7E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C80FB1">
            <w:rPr>
              <w:b/>
              <w:sz w:val="40"/>
              <w:szCs w:val="20"/>
            </w:rPr>
            <w:t>13</w:t>
          </w:r>
        </w:sdtContent>
      </w:sdt>
    </w:p>
    <w:p w14:paraId="0672876D" w14:textId="48108F13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C80FB1">
            <w:rPr>
              <w:b/>
              <w:sz w:val="32"/>
              <w:szCs w:val="32"/>
            </w:rPr>
            <w:t>3</w:t>
          </w:r>
        </w:sdtContent>
      </w:sdt>
      <w:r w:rsidR="00137ED6" w:rsidRPr="00C71D0A">
        <w:rPr>
          <w:b/>
          <w:sz w:val="32"/>
          <w:szCs w:val="32"/>
        </w:rPr>
        <w:t xml:space="preserve"> </w:t>
      </w:r>
    </w:p>
    <w:p w14:paraId="7397DC15" w14:textId="77777777" w:rsidR="00853947" w:rsidRPr="00FD028A" w:rsidRDefault="00853947" w:rsidP="00853947">
      <w:pPr>
        <w:jc w:val="center"/>
        <w:rPr>
          <w:ins w:id="0" w:author="Autor"/>
          <w:b/>
          <w:sz w:val="20"/>
          <w:szCs w:val="20"/>
        </w:rPr>
      </w:pPr>
      <w:ins w:id="1" w:author="Autor">
        <w:r>
          <w:rPr>
            <w:b/>
            <w:sz w:val="20"/>
            <w:szCs w:val="20"/>
          </w:rPr>
          <w:t>(Úprava textu k Metodickému výkladu CKO č. 7)</w:t>
        </w:r>
      </w:ins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24400F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77777777" w:rsidR="009836CF" w:rsidRPr="009836CF" w:rsidRDefault="00B1360B" w:rsidP="00B5143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7A3C2FA7" w:rsidR="00B53B4A" w:rsidRPr="009836CF" w:rsidRDefault="00C34004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7777777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666B6EFD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14:paraId="53A7C633" w14:textId="5A28F704" w:rsidR="009836CF" w:rsidRPr="00247599" w:rsidRDefault="00C80FB1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sdtContent>
          </w:sdt>
        </w:tc>
      </w:tr>
      <w:tr w:rsidR="009836CF" w:rsidRPr="009836CF" w14:paraId="7E4375E6" w14:textId="77777777" w:rsidTr="0024400F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8-10-31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14:paraId="695F0B5A" w14:textId="4D76F83C" w:rsidR="009836CF" w:rsidRPr="009836CF" w:rsidRDefault="00C80FB1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sdtContent>
          </w:sdt>
        </w:tc>
      </w:tr>
      <w:tr w:rsidR="009836CF" w:rsidRPr="009836CF" w14:paraId="2652659B" w14:textId="77777777" w:rsidTr="0024400F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565"/>
        <w:gridCol w:w="570"/>
        <w:gridCol w:w="567"/>
        <w:gridCol w:w="712"/>
        <w:gridCol w:w="1270"/>
      </w:tblGrid>
      <w:tr w:rsidR="00B5079A" w:rsidRPr="00B5079A" w14:paraId="5583B376" w14:textId="77777777" w:rsidTr="0024400F">
        <w:trPr>
          <w:trHeight w:val="645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743CA49B" w14:textId="77777777" w:rsidR="00B5079A" w:rsidRPr="00B5079A" w:rsidRDefault="00B5079A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1</w:t>
            </w:r>
          </w:p>
        </w:tc>
      </w:tr>
      <w:tr w:rsidR="00B5079A" w:rsidRPr="00B5079A" w14:paraId="6B3FD5F0" w14:textId="77777777" w:rsidTr="0024400F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888981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14:paraId="69248DAA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AFF56BF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4" w:type="dxa"/>
            <w:gridSpan w:val="5"/>
            <w:vAlign w:val="center"/>
            <w:hideMark/>
          </w:tcPr>
          <w:p w14:paraId="00AF88ED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14:paraId="58311D39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</w:tcPr>
          <w:p w14:paraId="3A5B9AFC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684" w:type="dxa"/>
            <w:gridSpan w:val="5"/>
            <w:vAlign w:val="center"/>
          </w:tcPr>
          <w:p w14:paraId="67558DE3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4B2E6024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F3AF2CA" w14:textId="2077EC04" w:rsidR="00B5079A" w:rsidRPr="00B5079A" w:rsidRDefault="008666C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Názov prioritnej osi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3811C7A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0C7E75D4" w14:textId="77777777" w:rsidTr="0024400F">
        <w:trPr>
          <w:trHeight w:val="330"/>
        </w:trPr>
        <w:tc>
          <w:tcPr>
            <w:tcW w:w="8946" w:type="dxa"/>
            <w:gridSpan w:val="8"/>
            <w:hideMark/>
          </w:tcPr>
          <w:p w14:paraId="4D2B2D87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B5079A" w14:paraId="615D2681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A7AFB10" w14:textId="4220035B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AFE85BC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4274F3B0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4D9B1F52" w14:textId="77777777"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684" w:type="dxa"/>
            <w:gridSpan w:val="5"/>
            <w:vAlign w:val="center"/>
            <w:hideMark/>
          </w:tcPr>
          <w:p w14:paraId="530D5B5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650D66C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BB588C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684" w:type="dxa"/>
            <w:gridSpan w:val="5"/>
            <w:vAlign w:val="center"/>
            <w:hideMark/>
          </w:tcPr>
          <w:p w14:paraId="1E4DB621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2FEC86A6" w14:textId="77777777" w:rsidTr="0024400F">
        <w:trPr>
          <w:trHeight w:val="330"/>
        </w:trPr>
        <w:tc>
          <w:tcPr>
            <w:tcW w:w="8946" w:type="dxa"/>
            <w:gridSpan w:val="8"/>
            <w:hideMark/>
          </w:tcPr>
          <w:p w14:paraId="063EBD3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14:paraId="449E6D81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1FF6483A" w14:textId="612D8489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63D9C3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CF0351E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0CDBB5F3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3DFD4B6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152815D2" w14:textId="77777777" w:rsidTr="0024400F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14:paraId="54C838C0" w14:textId="07C1F552" w:rsidR="008666C5" w:rsidRDefault="00B5079A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NFP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4632820F" w14:textId="050CBD56" w:rsidR="00B5079A" w:rsidRPr="00B5079A" w:rsidRDefault="008666C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(resp. rozhodnutia o schválení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ŽoNFP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ak je poskytovateľ a prijímateľ tá istá osoba – ďalej sa používa iba výraz „Zmluva o NFP“)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1AB46234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0567E8B" w14:textId="77777777" w:rsidTr="0024400F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14:paraId="3DD9E438" w14:textId="77777777"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6B150465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5B468F4" w14:textId="77777777" w:rsidTr="0024400F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31416B0C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14:paraId="3C6A9127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652B17F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4142D8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</w:t>
            </w:r>
          </w:p>
        </w:tc>
      </w:tr>
      <w:tr w:rsidR="00C11731" w:rsidRPr="00B5079A" w14:paraId="2C9D7FFF" w14:textId="77777777" w:rsidTr="0024400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14:paraId="5F4F6839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684" w:type="dxa"/>
            <w:gridSpan w:val="5"/>
            <w:vAlign w:val="center"/>
            <w:hideMark/>
          </w:tcPr>
          <w:p w14:paraId="045E317F" w14:textId="77777777"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137ED6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14:paraId="1FE227B8" w14:textId="77777777" w:rsidTr="0024400F">
        <w:trPr>
          <w:trHeight w:val="330"/>
        </w:trPr>
        <w:tc>
          <w:tcPr>
            <w:tcW w:w="8946" w:type="dxa"/>
            <w:gridSpan w:val="8"/>
            <w:shd w:val="clear" w:color="auto" w:fill="5F497A" w:themeFill="accent4" w:themeFillShade="BF"/>
            <w:vAlign w:val="center"/>
            <w:hideMark/>
          </w:tcPr>
          <w:p w14:paraId="31442F95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4E4A29" w:rsidRPr="00B5079A" w14:paraId="2DE966AA" w14:textId="77777777" w:rsidTr="0024400F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21A875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963" w:type="dxa"/>
            <w:gridSpan w:val="3"/>
            <w:shd w:val="clear" w:color="auto" w:fill="5F497A" w:themeFill="accent4" w:themeFillShade="BF"/>
            <w:vAlign w:val="center"/>
            <w:hideMark/>
          </w:tcPr>
          <w:p w14:paraId="0EC74271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14:paraId="0D4CAC1D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51739DD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14:paraId="5B7A2720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270" w:type="dxa"/>
            <w:shd w:val="clear" w:color="auto" w:fill="5F497A" w:themeFill="accent4" w:themeFillShade="BF"/>
            <w:vAlign w:val="center"/>
            <w:hideMark/>
          </w:tcPr>
          <w:p w14:paraId="783BEC69" w14:textId="77777777"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14:paraId="6D9D9FBF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E145E99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E7E016E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3099786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206E339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D47B8A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2382D7CD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DF2DAB0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53065F2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7CD28D" w14:textId="77777777" w:rsidR="006605F7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6605F7" w:rsidRPr="0024400F">
              <w:rPr>
                <w:rFonts w:ascii="Times New Roman" w:hAnsi="Times New Roman"/>
                <w:sz w:val="20"/>
              </w:rPr>
              <w:t>?</w:t>
            </w:r>
            <w:r w:rsidRPr="0024400F">
              <w:rPr>
                <w:rFonts w:ascii="Times New Roman" w:hAnsi="Times New Roman"/>
                <w:sz w:val="20"/>
              </w:rPr>
              <w:t xml:space="preserve"> </w:t>
            </w:r>
          </w:p>
          <w:p w14:paraId="6DA64955" w14:textId="7548FF66" w:rsidR="007C0184" w:rsidRDefault="006605F7" w:rsidP="00E83484">
            <w:pPr>
              <w:pStyle w:val="Default"/>
              <w:rPr>
                <w:sz w:val="20"/>
                <w:szCs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(V prípade, ak sa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verejný portál ITMS 2014+, túto skutočnosť RO nekontroluje.) </w:t>
            </w:r>
          </w:p>
        </w:tc>
        <w:tc>
          <w:tcPr>
            <w:tcW w:w="570" w:type="dxa"/>
            <w:vAlign w:val="center"/>
            <w:hideMark/>
          </w:tcPr>
          <w:p w14:paraId="1F58211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2FB2A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1D0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CF27EB0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AFE34F1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08BC66F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EC78B3E" w14:textId="0C7AE12C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F8414E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F8414E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08359E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FFC18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AF858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1A3263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3DD6406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3541F26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DFCE0D6" w14:textId="611D04DD" w:rsidR="007C0184" w:rsidRPr="004E4A29" w:rsidRDefault="007C0184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identifikačný údaj banky a číslo účtu vo forme IBAN zhodný s údajmi v 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 xml:space="preserve">e </w:t>
            </w:r>
            <w:r w:rsidR="00F8414E">
              <w:rPr>
                <w:rFonts w:ascii="Times New Roman" w:hAnsi="Times New Roman"/>
                <w:sz w:val="20"/>
              </w:rPr>
              <w:t xml:space="preserve">o NFP </w:t>
            </w:r>
            <w:r w:rsidRPr="0024400F">
              <w:rPr>
                <w:rFonts w:ascii="Times New Roman" w:hAnsi="Times New Roman"/>
                <w:sz w:val="20"/>
              </w:rPr>
              <w:t xml:space="preserve">v platnom znení? </w:t>
            </w:r>
          </w:p>
        </w:tc>
        <w:tc>
          <w:tcPr>
            <w:tcW w:w="570" w:type="dxa"/>
            <w:vAlign w:val="center"/>
            <w:hideMark/>
          </w:tcPr>
          <w:p w14:paraId="294A4AE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22885F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7A82CD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9CD4BAF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3E5FB95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F52FFC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E2BB868" w14:textId="3A7AE6BD" w:rsidR="006605F7" w:rsidRPr="00770B52" w:rsidRDefault="007C0184" w:rsidP="006605F7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6605F7" w:rsidRPr="0024400F">
              <w:rPr>
                <w:rFonts w:ascii="Times New Roman" w:hAnsi="Times New Roman"/>
                <w:sz w:val="20"/>
              </w:rPr>
              <w:t xml:space="preserve">? </w:t>
            </w:r>
          </w:p>
          <w:p w14:paraId="2E4E4752" w14:textId="77777777"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r w:rsidRPr="00137E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14:paraId="0C12F0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DB2842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48498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DEA6307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DF62CA3" w14:textId="77777777" w:rsidTr="0024400F">
        <w:trPr>
          <w:trHeight w:val="1020"/>
        </w:trPr>
        <w:tc>
          <w:tcPr>
            <w:tcW w:w="864" w:type="dxa"/>
            <w:vAlign w:val="center"/>
            <w:hideMark/>
          </w:tcPr>
          <w:p w14:paraId="48F136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8BD2A7F" w14:textId="17F2B45C"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>
              <w:rPr>
                <w:color w:val="000000"/>
                <w:sz w:val="20"/>
                <w:szCs w:val="20"/>
              </w:rPr>
              <w:t xml:space="preserve">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14:paraId="3C14340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1C23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896E2C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F864AF3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438542D" w14:textId="77777777" w:rsidTr="0024400F">
        <w:trPr>
          <w:trHeight w:val="1149"/>
        </w:trPr>
        <w:tc>
          <w:tcPr>
            <w:tcW w:w="864" w:type="dxa"/>
            <w:vAlign w:val="center"/>
            <w:hideMark/>
          </w:tcPr>
          <w:p w14:paraId="281B335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C9CEB" w14:textId="556D1E58" w:rsidR="007C0184" w:rsidRDefault="007C0184" w:rsidP="00FF63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1658C2">
              <w:rPr>
                <w:color w:val="000000"/>
                <w:sz w:val="20"/>
                <w:szCs w:val="20"/>
              </w:rPr>
              <w:t>základná</w:t>
            </w:r>
            <w:r w:rsidR="00890458">
              <w:rPr>
                <w:color w:val="000000"/>
                <w:sz w:val="20"/>
                <w:szCs w:val="20"/>
              </w:rPr>
              <w:t xml:space="preserve"> </w:t>
            </w:r>
            <w:r w:rsidR="00024BB9">
              <w:rPr>
                <w:color w:val="000000"/>
                <w:sz w:val="20"/>
                <w:szCs w:val="20"/>
              </w:rPr>
              <w:t>finančná kontrola</w:t>
            </w:r>
            <w:r>
              <w:rPr>
                <w:color w:val="000000"/>
                <w:sz w:val="20"/>
                <w:szCs w:val="20"/>
              </w:rPr>
              <w:t xml:space="preserve"> podľa §</w:t>
            </w:r>
            <w:r w:rsidR="001658C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r w:rsidR="001658C2">
              <w:rPr>
                <w:color w:val="000000"/>
                <w:sz w:val="20"/>
                <w:szCs w:val="20"/>
              </w:rPr>
              <w:t>357</w:t>
            </w:r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r w:rsidR="00024BB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</w:p>
        </w:tc>
        <w:tc>
          <w:tcPr>
            <w:tcW w:w="570" w:type="dxa"/>
            <w:vAlign w:val="center"/>
            <w:hideMark/>
          </w:tcPr>
          <w:p w14:paraId="4B6CABD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308B0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F6003A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1786E9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72A1C8D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00225B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D6D3EB0" w14:textId="129F4047" w:rsidR="007C0184" w:rsidRDefault="007C0184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>?</w:t>
            </w:r>
            <w:r w:rsidRPr="00CC1D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14:paraId="530AA6A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A9124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32F79C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F5E7E8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3CB4B6D4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596169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ECFEF0" w14:textId="5CA22E45" w:rsidR="007C0184" w:rsidRDefault="007C0184" w:rsidP="00F841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 súlade so systémom financovania dohodnutým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 xml:space="preserve">y o NFP? </w:t>
            </w:r>
          </w:p>
        </w:tc>
        <w:tc>
          <w:tcPr>
            <w:tcW w:w="570" w:type="dxa"/>
            <w:vAlign w:val="center"/>
            <w:hideMark/>
          </w:tcPr>
          <w:p w14:paraId="03FD087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3B924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688D9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30C5F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1970F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7BD6B6B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72C39D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14:paraId="76B398C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2F9535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1FE7E2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B3B7B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540DA486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63D0453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DDBB0E1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01D8193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700DC6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27158E14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00F8637F" w14:textId="77777777"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E4A29" w14:paraId="1249466E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A6D9B06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9E0FB2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71046C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6776BC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E6E68F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CBDA3FE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21874BD9" w14:textId="77777777" w:rsidTr="0024400F">
        <w:trPr>
          <w:trHeight w:val="765"/>
        </w:trPr>
        <w:tc>
          <w:tcPr>
            <w:tcW w:w="864" w:type="dxa"/>
            <w:vAlign w:val="center"/>
            <w:hideMark/>
          </w:tcPr>
          <w:p w14:paraId="201FA6E1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951D31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14:paraId="531AF80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AA486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BA8C78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4FA4DC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D2F291A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5E759B46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0D2A54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0C1C18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CE1A9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82F50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A28E03B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06B19FB9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548930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3E33F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Súhlasia číselné prepočty jednotlivých položiek v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14:paraId="695B4C5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8C6A6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BDA4E6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0FF8C2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F3949DE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67493B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F8E8908" w14:textId="54D5ECE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14:paraId="1A2C06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FC435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B07D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2DCE490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0ADB4DB1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63D3B68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0DE3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14:paraId="4BD3433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C7A8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099C27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C67DF7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8810F2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1A40346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C280B1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14:paraId="173F6FB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AD95F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95E564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320DB41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8B9AE78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74FF06E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76B9AB67" w14:textId="2DEE309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BF191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6C36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B6D56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C912EB4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C733AE5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36670DD5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A8A6EDC" w14:textId="77777777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prijímateľa, ktorý je platiteľom DPH oprávneným výdavkom? </w:t>
            </w:r>
          </w:p>
        </w:tc>
        <w:tc>
          <w:tcPr>
            <w:tcW w:w="570" w:type="dxa"/>
            <w:vAlign w:val="center"/>
            <w:hideMark/>
          </w:tcPr>
          <w:p w14:paraId="1BCBB68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12633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189392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16BD8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72F6CA2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BA765F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FEA70B" w14:textId="25CBB095" w:rsidR="007C0184" w:rsidRDefault="007C0184" w:rsidP="00F968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14:paraId="375B18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CC4053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7096BC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4F792FE6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7ABB999" w14:textId="77777777" w:rsidTr="0024400F">
        <w:trPr>
          <w:trHeight w:val="765"/>
        </w:trPr>
        <w:tc>
          <w:tcPr>
            <w:tcW w:w="864" w:type="dxa"/>
            <w:vAlign w:val="center"/>
            <w:hideMark/>
          </w:tcPr>
          <w:p w14:paraId="71677A2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29C571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14:paraId="16928FF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FA952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DD33C1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BB5C74D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40099" w14:paraId="1102E0C7" w14:textId="77777777" w:rsidTr="000D1F76">
        <w:trPr>
          <w:trHeight w:val="765"/>
        </w:trPr>
        <w:tc>
          <w:tcPr>
            <w:tcW w:w="864" w:type="dxa"/>
            <w:vAlign w:val="center"/>
          </w:tcPr>
          <w:p w14:paraId="779387DA" w14:textId="3675E013" w:rsidR="00640099" w:rsidRDefault="006400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4963" w:type="dxa"/>
            <w:gridSpan w:val="3"/>
            <w:vAlign w:val="center"/>
          </w:tcPr>
          <w:p w14:paraId="71CFBCFD" w14:textId="2167377D" w:rsidR="00640099" w:rsidRDefault="0064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0" w:type="dxa"/>
            <w:vAlign w:val="center"/>
          </w:tcPr>
          <w:p w14:paraId="49922D6C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E5574A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04525733" w14:textId="77777777" w:rsidR="00640099" w:rsidRDefault="006400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65E80489" w14:textId="37E01A88" w:rsidR="00640099" w:rsidRPr="00640099" w:rsidRDefault="00640099" w:rsidP="00640099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</w:t>
            </w:r>
            <w:r w:rsidRPr="00640099">
              <w:rPr>
                <w:bCs/>
                <w:color w:val="000000"/>
                <w:sz w:val="16"/>
                <w:szCs w:val="16"/>
              </w:rPr>
              <w:lastRenderedPageBreak/>
              <w:t>navrhol, percentuálnu sadzbu, kód a názov verejného obstarávania a informáciu, či je finančná oprava potvrdená/nepotvrdená. V prípade, že bola finančná oprava zohľadnená pri poskytnutí zálohovej platby/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>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4E4A29" w14:paraId="660007AD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1FC209D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07BEE7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D7742DD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534CDBA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46933999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19156CE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7F75431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2A335A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F1C2FBD" w14:textId="0AA4A5E0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4760317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575B5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2588ED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A6BE32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11483DD6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665DF00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6D28DEE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FD722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D1141C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A15093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40F7D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284E8C0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1B78FC4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0B7413B5" w14:textId="7C862F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oprávnenom území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F24B24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D888D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7057BC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86AC142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5940433F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FE1FD8C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BC897A3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96E0F6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E5184F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0866A11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43ED362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6505915F" w14:textId="77777777" w:rsidTr="0024400F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1160B044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4556D527" w14:textId="49B94E1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nárokované 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69 ods. 3 všeobecného nariadenia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2F3C18B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F8C7B9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3B6D632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E80FA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17A55CC8" w14:textId="77777777" w:rsidTr="0024400F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21A6E2D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A586F0E" w14:textId="1DAFD55A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výdavky? (odpovedá sa na jednu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predložených alternatív a) </w:t>
            </w:r>
            <w:r w:rsidR="00A65887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závislosti od fondu,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ktorého sa financuje projekt, okrem prípadu krížového financovania, ktorý je obsiahnutý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časti A.2.5)</w:t>
            </w:r>
            <w:r>
              <w:rPr>
                <w:color w:val="000000"/>
                <w:sz w:val="20"/>
                <w:szCs w:val="20"/>
              </w:rPr>
              <w:br/>
              <w:t>a)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EFRR,</w:t>
            </w:r>
            <w:r>
              <w:rPr>
                <w:color w:val="000000"/>
                <w:sz w:val="20"/>
                <w:szCs w:val="20"/>
              </w:rPr>
              <w:br/>
              <w:t>b)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ESF,</w:t>
            </w:r>
            <w:r>
              <w:rPr>
                <w:color w:val="000000"/>
                <w:sz w:val="20"/>
                <w:szCs w:val="20"/>
              </w:rPr>
              <w:br/>
              <w:t>c)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EMFF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13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ENRF,</w:t>
            </w:r>
            <w:r>
              <w:rPr>
                <w:color w:val="000000"/>
                <w:sz w:val="20"/>
                <w:szCs w:val="20"/>
              </w:rPr>
              <w:br/>
              <w:t>d)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spolufinancovaného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čl. 2 nariadenia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4DA91A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B6EF18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1A34582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26AC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0A3555CE" w14:textId="77777777" w:rsidTr="0024400F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3DE5176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8BEE352" w14:textId="2400A19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zmysle nastavených národných pravidiel (operačný program, programový manuál, výzva/písomné vyzvanie, schéma štátnej pomoci, schéma pomoci </w:t>
            </w:r>
            <w:proofErr w:type="spellStart"/>
            <w:r>
              <w:rPr>
                <w:color w:val="000000"/>
                <w:sz w:val="20"/>
                <w:szCs w:val="20"/>
              </w:rPr>
              <w:t>de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E2376A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18C223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14:paraId="580A46E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D4F6729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27A93049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B29855F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2EE5691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BD656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5DA7D0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69FB62F0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C0F728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6EED3FEA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20AE1D97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2B1DEC1" w14:textId="0057CD1F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14:paraId="0CBB7519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87F1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049EA1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EA7301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43D5F746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1EB9F88F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F8145DD" w14:textId="586860D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0" w:type="dxa"/>
            <w:vAlign w:val="center"/>
            <w:hideMark/>
          </w:tcPr>
          <w:p w14:paraId="7D6206C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BC64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CE3847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F5D92CE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31A1A718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027C1DD0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2.5.3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E905ED2" w14:textId="4F35607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14:paraId="3392893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A6D52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764D032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037EC6E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5AFF2902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1942461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B445C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AAF934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22709D8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EB1880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BBC1F0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7A557E32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09D506EC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C77535E" w14:textId="3A6A3CE6"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projektu EÚS dodržané špecifické pravidlá oprávnenosti výdavkov stanovené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nariadení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EÚS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delegovanom akte k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14:paraId="18C6098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06750D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695EE3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0DFF20C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14:paraId="0F98468B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CD72D45" w14:textId="77777777"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25F08BB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82C57DA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8330967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58FCB1FF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71456DF5" w14:textId="77777777"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14:paraId="5CF559DA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5FD703C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6B80B55" w14:textId="3BD60146" w:rsidR="007C0184" w:rsidRDefault="007C0184" w:rsidP="004A55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doložené požadovanými dokladmi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podmienok stanovených RO a</w:t>
            </w:r>
            <w:r w:rsidR="00B1112A">
              <w:rPr>
                <w:color w:val="000000"/>
                <w:sz w:val="20"/>
                <w:szCs w:val="20"/>
              </w:rPr>
              <w:t> </w:t>
            </w:r>
            <w:r w:rsidR="004A551F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mluvou</w:t>
            </w:r>
            <w:r w:rsidR="00B1112A">
              <w:rPr>
                <w:color w:val="000000"/>
                <w:sz w:val="20"/>
                <w:szCs w:val="20"/>
              </w:rPr>
              <w:t xml:space="preserve"> o 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6D979E4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9F36C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30519E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5BE9F6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1C3AE8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B84E59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4680906" w14:textId="216236B3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Spĺňajú príslušné účtovné doklady predpísané náležitosti účtovného dokladu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zmysle § 10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14:paraId="662F161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76FC50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5E57DDF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01AAAED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12F18E3A" w14:textId="77777777" w:rsidTr="0024400F">
        <w:trPr>
          <w:trHeight w:val="315"/>
        </w:trPr>
        <w:tc>
          <w:tcPr>
            <w:tcW w:w="864" w:type="dxa"/>
            <w:vAlign w:val="center"/>
            <w:hideMark/>
          </w:tcPr>
          <w:p w14:paraId="280CDD4E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1092B91A" w14:textId="4FD92E7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DPH?</w:t>
            </w:r>
          </w:p>
        </w:tc>
        <w:tc>
          <w:tcPr>
            <w:tcW w:w="570" w:type="dxa"/>
            <w:vAlign w:val="center"/>
            <w:hideMark/>
          </w:tcPr>
          <w:p w14:paraId="67D3E4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FA241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C607CE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6CA50D0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2C154F5D" w14:textId="77777777" w:rsidTr="0024400F">
        <w:trPr>
          <w:trHeight w:val="315"/>
        </w:trPr>
        <w:tc>
          <w:tcPr>
            <w:tcW w:w="864" w:type="dxa"/>
            <w:vAlign w:val="center"/>
            <w:hideMark/>
          </w:tcPr>
          <w:p w14:paraId="57EA020A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75D1199" w14:textId="59D88955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doložené dokladom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úhrade? </w:t>
            </w:r>
          </w:p>
        </w:tc>
        <w:tc>
          <w:tcPr>
            <w:tcW w:w="570" w:type="dxa"/>
            <w:vAlign w:val="center"/>
            <w:hideMark/>
          </w:tcPr>
          <w:p w14:paraId="5878FDD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4AFD49D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587C4FE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411DB42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3F8F0EF" w14:textId="77777777" w:rsidTr="0024400F">
        <w:trPr>
          <w:trHeight w:val="1020"/>
        </w:trPr>
        <w:tc>
          <w:tcPr>
            <w:tcW w:w="864" w:type="dxa"/>
            <w:vAlign w:val="center"/>
            <w:hideMark/>
          </w:tcPr>
          <w:p w14:paraId="48927B33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368D3A41" w14:textId="6E003EFC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prípade úhrad výdavkov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hotovosti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14:paraId="6300AA93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9CB6E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3620715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15A7DDE9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D1F76" w14:paraId="301E860A" w14:textId="77777777" w:rsidTr="0024400F">
        <w:trPr>
          <w:trHeight w:val="573"/>
        </w:trPr>
        <w:tc>
          <w:tcPr>
            <w:tcW w:w="864" w:type="dxa"/>
            <w:vAlign w:val="center"/>
          </w:tcPr>
          <w:p w14:paraId="5A59E217" w14:textId="1E08F75D" w:rsidR="000D1F76" w:rsidRDefault="000D1F76" w:rsidP="00244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2.7.6</w:t>
            </w:r>
          </w:p>
        </w:tc>
        <w:tc>
          <w:tcPr>
            <w:tcW w:w="4963" w:type="dxa"/>
            <w:gridSpan w:val="3"/>
            <w:vAlign w:val="center"/>
          </w:tcPr>
          <w:p w14:paraId="45437003" w14:textId="09D48D5F" w:rsidR="000D1F76" w:rsidRDefault="000D1F76">
            <w:pPr>
              <w:rPr>
                <w:color w:val="000000"/>
                <w:sz w:val="20"/>
                <w:szCs w:val="20"/>
              </w:rPr>
            </w:pPr>
            <w:r w:rsidRPr="000D1F76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0" w:type="dxa"/>
            <w:vAlign w:val="center"/>
          </w:tcPr>
          <w:p w14:paraId="472CECE5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88E3D0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B985524" w14:textId="77777777" w:rsidR="000D1F76" w:rsidRDefault="000D1F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E0710DB" w14:textId="77777777" w:rsidR="000D1F76" w:rsidRDefault="000D1F7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4E4A29" w14:paraId="4C3330E0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03FF0FD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00D16E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13401C4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334AD5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6EAED73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6DA41E81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49119FB6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2E6DE82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4DF318F6" w14:textId="5489B468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súvislosti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14:paraId="02117940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365449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F056BD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5E06E1C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47D579A9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4428D6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DCBB75E" w14:textId="41DACEAD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14:paraId="3B4671B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885F20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65A270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23C496A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663800AE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3A92A2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BC3DBC2" w14:textId="023794F9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14:paraId="53D2926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046FC5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4E4B72A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F7AD48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14:paraId="7A70C7C7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0D7EF18D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A0555A2" w14:textId="1B27E854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danom mieste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0" w:type="dxa"/>
            <w:vAlign w:val="center"/>
            <w:hideMark/>
          </w:tcPr>
          <w:p w14:paraId="19B3168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73D106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24268B7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5C0A46C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E4A29" w14:paraId="1E87F632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3AD29EF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52E8D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5F4024F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0D0972A2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3E7F73D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3A8BC16B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73A881B" w14:textId="77777777" w:rsidTr="0024400F">
        <w:trPr>
          <w:trHeight w:val="510"/>
        </w:trPr>
        <w:tc>
          <w:tcPr>
            <w:tcW w:w="864" w:type="dxa"/>
            <w:vAlign w:val="center"/>
            <w:hideMark/>
          </w:tcPr>
          <w:p w14:paraId="60FCAB36" w14:textId="77777777"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584128A8" w14:textId="65089D2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14:paraId="56C1A067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33746B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1A062762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79218D66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F96882" w:rsidDel="00A65887" w14:paraId="1F1C606E" w14:textId="77777777" w:rsidTr="0024400F">
        <w:trPr>
          <w:trHeight w:val="315"/>
        </w:trPr>
        <w:tc>
          <w:tcPr>
            <w:tcW w:w="864" w:type="dxa"/>
            <w:shd w:val="clear" w:color="auto" w:fill="B2A1C7" w:themeFill="accent4" w:themeFillTint="99"/>
            <w:vAlign w:val="center"/>
          </w:tcPr>
          <w:p w14:paraId="1B04B4C9" w14:textId="040D24A3" w:rsidR="00F96882" w:rsidRPr="0024400F" w:rsidRDefault="00F968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3" w:type="dxa"/>
            <w:gridSpan w:val="3"/>
            <w:shd w:val="clear" w:color="auto" w:fill="B2A1C7" w:themeFill="accent4" w:themeFillTint="99"/>
            <w:vAlign w:val="center"/>
          </w:tcPr>
          <w:p w14:paraId="1E984509" w14:textId="1681DBAE" w:rsidR="00F96882" w:rsidRPr="0024400F" w:rsidDel="00A65887" w:rsidRDefault="00F96882">
            <w:pPr>
              <w:rPr>
                <w:b/>
                <w:color w:val="000000"/>
                <w:sz w:val="20"/>
                <w:szCs w:val="20"/>
              </w:rPr>
            </w:pPr>
            <w:r w:rsidRPr="0024400F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529D1EB8" w14:textId="0ED55504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0B05860" w14:textId="292B33C6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B2A1C7" w:themeFill="accent4" w:themeFillTint="99"/>
            <w:vAlign w:val="center"/>
          </w:tcPr>
          <w:p w14:paraId="383B4B6B" w14:textId="796E0B0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B2A1C7" w:themeFill="accent4" w:themeFillTint="99"/>
            <w:vAlign w:val="center"/>
          </w:tcPr>
          <w:p w14:paraId="55C91AF7" w14:textId="0DAA9637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036F5139" w14:textId="77777777" w:rsidTr="000D1F76">
        <w:trPr>
          <w:trHeight w:val="315"/>
        </w:trPr>
        <w:tc>
          <w:tcPr>
            <w:tcW w:w="864" w:type="dxa"/>
            <w:vAlign w:val="center"/>
          </w:tcPr>
          <w:p w14:paraId="4797BE15" w14:textId="5704C874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963" w:type="dxa"/>
            <w:gridSpan w:val="3"/>
            <w:vAlign w:val="center"/>
          </w:tcPr>
          <w:p w14:paraId="2363F7C2" w14:textId="64518123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0" w:type="dxa"/>
            <w:vAlign w:val="center"/>
          </w:tcPr>
          <w:p w14:paraId="4D2495EF" w14:textId="25D40EA8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98BE1B" w14:textId="53430EEF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1C1C1D6" w14:textId="4EA0C0BD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31361924" w14:textId="080EEB4E" w:rsidR="00F96882" w:rsidRPr="00F96882" w:rsidDel="000D1F76" w:rsidRDefault="00F96882" w:rsidP="00CE706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96882" w:rsidDel="00A65887" w14:paraId="55FE6FBB" w14:textId="77777777" w:rsidTr="000D1F76">
        <w:trPr>
          <w:trHeight w:val="315"/>
        </w:trPr>
        <w:tc>
          <w:tcPr>
            <w:tcW w:w="864" w:type="dxa"/>
            <w:vAlign w:val="center"/>
          </w:tcPr>
          <w:p w14:paraId="178FD944" w14:textId="1D11304D" w:rsidR="00F96882" w:rsidRDefault="00F968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963" w:type="dxa"/>
            <w:gridSpan w:val="3"/>
            <w:vAlign w:val="center"/>
          </w:tcPr>
          <w:p w14:paraId="048EB2AA" w14:textId="33D8513B" w:rsidR="00F96882" w:rsidDel="00A65887" w:rsidRDefault="00F96882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 xml:space="preserve">Sú v tabuľke č. 3 uvedené identifikované problémy, riziká a </w:t>
            </w:r>
            <w:r w:rsidR="0022201C" w:rsidRPr="00F96882">
              <w:rPr>
                <w:color w:val="000000"/>
                <w:sz w:val="20"/>
                <w:szCs w:val="20"/>
              </w:rPr>
              <w:t>ďalšie</w:t>
            </w:r>
            <w:r w:rsidRPr="00F96882">
              <w:rPr>
                <w:color w:val="000000"/>
                <w:sz w:val="20"/>
                <w:szCs w:val="20"/>
              </w:rPr>
              <w:t xml:space="preserve"> informácie v súvislosti s realizáciou projektu?</w:t>
            </w:r>
          </w:p>
        </w:tc>
        <w:tc>
          <w:tcPr>
            <w:tcW w:w="570" w:type="dxa"/>
            <w:vAlign w:val="center"/>
          </w:tcPr>
          <w:p w14:paraId="7168D6A2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FEEB80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79D87DC" w14:textId="77777777" w:rsidR="00F96882" w:rsidDel="00A65887" w:rsidRDefault="00F968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171CE27" w14:textId="77777777" w:rsidR="00F96882" w:rsidRPr="00F96882" w:rsidDel="000D1F76" w:rsidRDefault="00F96882" w:rsidP="00CE706E">
            <w:pPr>
              <w:jc w:val="both"/>
              <w:rPr>
                <w:bCs/>
                <w:color w:val="000000"/>
              </w:rPr>
            </w:pPr>
          </w:p>
        </w:tc>
      </w:tr>
      <w:tr w:rsidR="004E4A29" w14:paraId="2AE4C292" w14:textId="77777777" w:rsidTr="0024400F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E10ACE2" w14:textId="77777777"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70C53EF4" w14:textId="5E7FBD1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r w:rsidR="00A65887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  <w:ins w:id="2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 xml:space="preserve"> a korupcie</w:t>
              </w:r>
            </w:ins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A0D0336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0411019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14:paraId="1B1374FD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0" w:type="dxa"/>
            <w:shd w:val="clear" w:color="000000" w:fill="B2A1C7"/>
            <w:vAlign w:val="center"/>
            <w:hideMark/>
          </w:tcPr>
          <w:p w14:paraId="547BC295" w14:textId="77777777"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14:paraId="15D11C3C" w14:textId="77777777" w:rsidTr="0024400F">
        <w:trPr>
          <w:trHeight w:val="300"/>
        </w:trPr>
        <w:tc>
          <w:tcPr>
            <w:tcW w:w="864" w:type="dxa"/>
            <w:vAlign w:val="center"/>
            <w:hideMark/>
          </w:tcPr>
          <w:p w14:paraId="250918DB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963" w:type="dxa"/>
            <w:gridSpan w:val="3"/>
            <w:vAlign w:val="center"/>
            <w:hideMark/>
          </w:tcPr>
          <w:p w14:paraId="690B5DC7" w14:textId="0D374FE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rámci kontroly identifikované podozrenie z</w:t>
            </w:r>
            <w:del w:id="3" w:author="Autor">
              <w:r w:rsidR="00A65887" w:rsidDel="00FB0EB9">
                <w:rPr>
                  <w:color w:val="000000"/>
                  <w:sz w:val="20"/>
                  <w:szCs w:val="20"/>
                </w:rPr>
                <w:delText> </w:delText>
              </w:r>
            </w:del>
            <w:ins w:id="4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podvodu</w:t>
            </w:r>
            <w:ins w:id="5" w:author="Autor">
              <w:r w:rsidR="00FB0EB9">
                <w:rPr>
                  <w:color w:val="000000"/>
                  <w:sz w:val="20"/>
                  <w:szCs w:val="20"/>
                </w:rPr>
                <w:t xml:space="preserve">  alebo korupcie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14:paraId="74197B6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0A0E02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14:paraId="06C45D8A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vAlign w:val="center"/>
            <w:hideMark/>
          </w:tcPr>
          <w:p w14:paraId="3645260A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14:paraId="0D097BC4" w14:textId="77777777" w:rsidTr="0024400F">
        <w:trPr>
          <w:trHeight w:val="330"/>
        </w:trPr>
        <w:tc>
          <w:tcPr>
            <w:tcW w:w="8946" w:type="dxa"/>
            <w:gridSpan w:val="8"/>
            <w:vAlign w:val="center"/>
            <w:hideMark/>
          </w:tcPr>
          <w:p w14:paraId="1234F208" w14:textId="77777777"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14:paraId="1435D448" w14:textId="77777777"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14:paraId="701D8A8C" w14:textId="5FE74E06" w:rsidR="00FA45CC" w:rsidRPr="00D52705" w:rsidRDefault="00FA45CC" w:rsidP="0024400F">
            <w:pPr>
              <w:jc w:val="both"/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lastRenderedPageBreak/>
              <w:t>Na základe overených skutočností potvrdzujem, že</w:t>
            </w:r>
            <w:r w:rsidR="00021824">
              <w:rPr>
                <w:sz w:val="20"/>
                <w:szCs w:val="20"/>
              </w:rPr>
              <w:t xml:space="preserve"> </w:t>
            </w:r>
            <w:r w:rsidR="00021824" w:rsidRPr="00C34004">
              <w:rPr>
                <w:sz w:val="20"/>
                <w:szCs w:val="20"/>
              </w:rPr>
              <w:t>(uveďte jednu z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možností v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súlade s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ustanovením § 7 ods. 3 zákona o</w:t>
            </w:r>
            <w:r w:rsidR="00A65887">
              <w:rPr>
                <w:sz w:val="20"/>
                <w:szCs w:val="20"/>
              </w:rPr>
              <w:t> </w:t>
            </w:r>
            <w:r w:rsidR="00021824" w:rsidRPr="00C34004">
              <w:rPr>
                <w:sz w:val="20"/>
                <w:szCs w:val="20"/>
              </w:rPr>
              <w:t>finančnej kontrole)</w:t>
            </w:r>
            <w:r w:rsidR="00021824">
              <w:rPr>
                <w:sz w:val="20"/>
                <w:szCs w:val="20"/>
              </w:rPr>
              <w:t>.</w:t>
            </w:r>
            <w:r w:rsidR="00021824" w:rsidRPr="00C34004">
              <w:rPr>
                <w:rStyle w:val="Odkaznapoznmkupodiarou"/>
              </w:rPr>
              <w:footnoteReference w:id="3"/>
            </w:r>
          </w:p>
          <w:p w14:paraId="38590622" w14:textId="77777777"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14:paraId="4A4D2822" w14:textId="77777777"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14:paraId="46787AD1" w14:textId="77777777" w:rsidTr="0024400F">
        <w:trPr>
          <w:trHeight w:val="330"/>
        </w:trPr>
        <w:tc>
          <w:tcPr>
            <w:tcW w:w="1711" w:type="dxa"/>
            <w:gridSpan w:val="2"/>
            <w:vAlign w:val="center"/>
          </w:tcPr>
          <w:p w14:paraId="3FDDD8C2" w14:textId="77777777" w:rsidR="000A328A" w:rsidRPr="00D52705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7235" w:type="dxa"/>
            <w:gridSpan w:val="6"/>
            <w:vAlign w:val="center"/>
          </w:tcPr>
          <w:p w14:paraId="3CD15A0D" w14:textId="77777777"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14:paraId="45308A46" w14:textId="77777777" w:rsidTr="0024400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170C7274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538F8D67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B2EDC95" w14:textId="77777777" w:rsidTr="0024400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723581CF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09C1CF00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1886FB3F" w14:textId="77777777" w:rsidTr="0024400F">
        <w:trPr>
          <w:trHeight w:val="330"/>
        </w:trPr>
        <w:tc>
          <w:tcPr>
            <w:tcW w:w="8946" w:type="dxa"/>
            <w:gridSpan w:val="8"/>
            <w:noWrap/>
            <w:hideMark/>
          </w:tcPr>
          <w:p w14:paraId="7FD1390F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4A197698" w14:textId="77777777" w:rsidTr="0024400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14:paraId="0D61710A" w14:textId="77777777" w:rsidR="00C11731" w:rsidRPr="00D52705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24400F">
              <w:rPr>
                <w:b/>
                <w:sz w:val="20"/>
              </w:rPr>
              <w:t>Kontrolu vykonal</w:t>
            </w:r>
            <w:r w:rsidRPr="00D52705">
              <w:rPr>
                <w:b/>
                <w:bCs/>
                <w:sz w:val="20"/>
                <w:szCs w:val="20"/>
              </w:rPr>
              <w:t>:</w:t>
            </w:r>
            <w:r w:rsidR="00C11731" w:rsidRPr="00E370A2">
              <w:rPr>
                <w:vertAlign w:val="superscript"/>
              </w:rPr>
              <w:footnoteReference w:id="5"/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6E3A353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6C5A56F1" w14:textId="77777777" w:rsidTr="0024400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4DE794C9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4843CE9E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14:paraId="2D0B2481" w14:textId="77777777" w:rsidTr="0024400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60C649B2" w14:textId="77777777"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35" w:type="dxa"/>
            <w:gridSpan w:val="6"/>
            <w:vAlign w:val="center"/>
            <w:hideMark/>
          </w:tcPr>
          <w:p w14:paraId="32060C1B" w14:textId="77777777"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F842149" w14:textId="77777777" w:rsidR="00627EA3" w:rsidRDefault="00627EA3" w:rsidP="006479DF"/>
    <w:p w14:paraId="2AFDBEBE" w14:textId="77777777" w:rsidR="00627EA3" w:rsidRDefault="00627EA3" w:rsidP="006479DF"/>
    <w:p w14:paraId="638B54F7" w14:textId="77777777"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</w:tblGrid>
      <w:tr w:rsidR="000540CE" w:rsidRPr="00B5079A" w14:paraId="166DF915" w14:textId="77777777" w:rsidTr="0024400F">
        <w:trPr>
          <w:trHeight w:val="645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14:paraId="73476EAE" w14:textId="77777777" w:rsidR="000540CE" w:rsidRPr="00B5079A" w:rsidRDefault="000540CE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6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2</w:t>
            </w:r>
          </w:p>
        </w:tc>
      </w:tr>
      <w:tr w:rsidR="000540CE" w:rsidRPr="00B5079A" w14:paraId="5F4FE6CE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13F9557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14:paraId="1FBC61E8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56585C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66888DFF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14:paraId="08FE1D17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</w:tcPr>
          <w:p w14:paraId="1904B4D6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5"/>
            <w:vAlign w:val="center"/>
          </w:tcPr>
          <w:p w14:paraId="649A2804" w14:textId="77777777"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14:paraId="61B80783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7AEA398" w14:textId="47A921A2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21C6C674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192A8C3F" w14:textId="77777777" w:rsidTr="0024400F">
        <w:trPr>
          <w:trHeight w:val="330"/>
        </w:trPr>
        <w:tc>
          <w:tcPr>
            <w:tcW w:w="9092" w:type="dxa"/>
            <w:gridSpan w:val="8"/>
            <w:hideMark/>
          </w:tcPr>
          <w:p w14:paraId="6C050F58" w14:textId="3E7C1B71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platbu</w:t>
            </w:r>
          </w:p>
        </w:tc>
      </w:tr>
      <w:tr w:rsidR="000540CE" w:rsidRPr="00B5079A" w14:paraId="2DCF574E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053084F" w14:textId="3A35A4DA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C7273BF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45054B2F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6551AEA" w14:textId="77777777"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3" w:type="dxa"/>
            <w:gridSpan w:val="5"/>
            <w:vAlign w:val="center"/>
            <w:hideMark/>
          </w:tcPr>
          <w:p w14:paraId="09F632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34589DA2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72231B2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3" w:type="dxa"/>
            <w:gridSpan w:val="5"/>
            <w:vAlign w:val="center"/>
            <w:hideMark/>
          </w:tcPr>
          <w:p w14:paraId="75D981E1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22114649" w14:textId="77777777" w:rsidTr="0024400F">
        <w:trPr>
          <w:trHeight w:val="330"/>
        </w:trPr>
        <w:tc>
          <w:tcPr>
            <w:tcW w:w="9092" w:type="dxa"/>
            <w:gridSpan w:val="8"/>
            <w:hideMark/>
          </w:tcPr>
          <w:p w14:paraId="46A4244C" w14:textId="672F2C49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prijímateľa</w:t>
            </w:r>
          </w:p>
        </w:tc>
      </w:tr>
      <w:tr w:rsidR="000540CE" w:rsidRPr="00B5079A" w14:paraId="2283FCA3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0BC22DB9" w14:textId="37022121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3360C576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35C9576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3C7FB89B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AD9DF6A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6B325F24" w14:textId="77777777" w:rsidTr="0024400F">
        <w:trPr>
          <w:trHeight w:val="382"/>
        </w:trPr>
        <w:tc>
          <w:tcPr>
            <w:tcW w:w="3259" w:type="dxa"/>
            <w:gridSpan w:val="3"/>
            <w:vAlign w:val="center"/>
            <w:hideMark/>
          </w:tcPr>
          <w:p w14:paraId="71DEB34B" w14:textId="73618621" w:rsidR="000540CE" w:rsidRPr="00B5079A" w:rsidRDefault="000540CE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NFP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079145E0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FAC4137" w14:textId="77777777" w:rsidTr="0024400F">
        <w:trPr>
          <w:trHeight w:val="765"/>
        </w:trPr>
        <w:tc>
          <w:tcPr>
            <w:tcW w:w="3259" w:type="dxa"/>
            <w:gridSpan w:val="3"/>
            <w:vAlign w:val="center"/>
            <w:hideMark/>
          </w:tcPr>
          <w:p w14:paraId="0678CDD6" w14:textId="7F6396AC" w:rsidR="000540CE" w:rsidRDefault="000540CE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adresa sídla prijímateľa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637D31A1" w14:textId="77777777"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54E5D1BE" w14:textId="77777777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14:paraId="070F4C6E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5E4E90A1" w14:textId="2A9839E6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</w:t>
            </w:r>
            <w:r w:rsidR="00A6588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formy kontroly</w:t>
            </w:r>
          </w:p>
        </w:tc>
      </w:tr>
      <w:tr w:rsidR="000540CE" w:rsidRPr="00B5079A" w14:paraId="7B2014FD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70F3C690" w14:textId="77777777"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1581C4" w14:textId="59CFBAAD"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platbu </w:t>
            </w:r>
            <w:r w:rsidR="00A65887">
              <w:rPr>
                <w:rFonts w:ascii="Arial Narrow" w:hAnsi="Arial Narrow"/>
                <w:color w:val="000000"/>
                <w:sz w:val="20"/>
                <w:szCs w:val="20"/>
              </w:rPr>
              <w:t>–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 xml:space="preserve"> poskytnutie zálohovej platby</w:t>
            </w:r>
          </w:p>
        </w:tc>
      </w:tr>
      <w:tr w:rsidR="003E7A8E" w:rsidRPr="00B5079A" w14:paraId="4FEADEFA" w14:textId="77777777" w:rsidTr="0024400F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14:paraId="18D2377B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14:paraId="53A7300A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finančná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14:paraId="3B22C880" w14:textId="77777777" w:rsidTr="0024400F">
        <w:trPr>
          <w:trHeight w:val="330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14:paraId="0078F384" w14:textId="611A5D73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 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platbu </w:t>
            </w:r>
            <w:r w:rsidR="00A65887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poskytnutie zálohovej platby</w:t>
            </w:r>
          </w:p>
        </w:tc>
      </w:tr>
      <w:tr w:rsidR="004E4A29" w:rsidRPr="00B5079A" w14:paraId="47DDC5E3" w14:textId="77777777" w:rsidTr="00D52705">
        <w:trPr>
          <w:trHeight w:val="330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14:paraId="40729D29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14:paraId="0803F7D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14:paraId="1B482463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39A8BAA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190DD74A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14:paraId="4308E8F5" w14:textId="77777777"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:rsidRPr="0077337C" w14:paraId="0A8FB995" w14:textId="77777777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21FD68DD" w14:textId="77777777"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11ACA022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2687F485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48BC66AF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EBC35A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1562CE44" w14:textId="77777777"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14:paraId="2EB13DCC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46CF49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94061DE" w14:textId="3D3F4C0E"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 údaje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 predloženej cez verejný portál identické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údajmi, ktoré sú uvedené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tlačenej verzii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24400F">
              <w:rPr>
                <w:rFonts w:ascii="Times New Roman" w:hAnsi="Times New Roman"/>
                <w:sz w:val="20"/>
              </w:rPr>
              <w:t>(</w:t>
            </w:r>
            <w:r w:rsidR="00A65887">
              <w:rPr>
                <w:sz w:val="20"/>
                <w:szCs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>V</w:t>
            </w:r>
            <w:r w:rsidR="00A65887">
              <w:rPr>
                <w:rFonts w:ascii="Times New Roman" w:hAnsi="Times New Roman"/>
                <w:sz w:val="20"/>
              </w:rPr>
              <w:t> 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prípade, ak sa </w:t>
            </w:r>
            <w:proofErr w:type="spellStart"/>
            <w:r w:rsidR="00E83484"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E83484" w:rsidRPr="0024400F">
              <w:rPr>
                <w:rFonts w:ascii="Times New Roman" w:hAnsi="Times New Roman"/>
                <w:sz w:val="20"/>
              </w:rPr>
              <w:t xml:space="preserve">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prostredníctvom elektronického podania priamo</w:t>
            </w:r>
            <w:r w:rsidR="00E83484" w:rsidRPr="0024400F">
              <w:rPr>
                <w:rFonts w:ascii="Times New Roman" w:hAnsi="Times New Roman"/>
                <w:sz w:val="20"/>
              </w:rPr>
              <w:t xml:space="preserve"> cez verejný portál ITMS 2014+, túto skutočnosť RO nekontroluje.)</w:t>
            </w:r>
          </w:p>
        </w:tc>
        <w:tc>
          <w:tcPr>
            <w:tcW w:w="577" w:type="dxa"/>
            <w:vAlign w:val="center"/>
            <w:hideMark/>
          </w:tcPr>
          <w:p w14:paraId="55F74CE0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4D154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737025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04619582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03BE22C2" w14:textId="77777777" w:rsidTr="0024400F">
        <w:trPr>
          <w:trHeight w:val="300"/>
        </w:trPr>
        <w:tc>
          <w:tcPr>
            <w:tcW w:w="861" w:type="dxa"/>
            <w:vAlign w:val="center"/>
            <w:hideMark/>
          </w:tcPr>
          <w:p w14:paraId="609C7CF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E732955" w14:textId="16773830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identifikácia prijímateľa/partnera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projektu zhodná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e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 o NFP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14:paraId="530589A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67EBB8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6ED57E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A5115CD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05D7CAF7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30481251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7F37CD9" w14:textId="2376708F" w:rsidR="001456C1" w:rsidRPr="0077337C" w:rsidRDefault="001456C1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Je identifikačný údaj banky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číslo účtu vo forme IBAN zhodný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údajmi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e </w:t>
            </w:r>
            <w:r w:rsidR="00B1112A">
              <w:rPr>
                <w:color w:val="000000"/>
                <w:sz w:val="20"/>
                <w:szCs w:val="20"/>
                <w:lang w:eastAsia="en-US"/>
              </w:rPr>
              <w:t xml:space="preserve">o NFP 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platnom znení?</w:t>
            </w:r>
          </w:p>
        </w:tc>
        <w:tc>
          <w:tcPr>
            <w:tcW w:w="577" w:type="dxa"/>
            <w:vAlign w:val="center"/>
            <w:hideMark/>
          </w:tcPr>
          <w:p w14:paraId="33097F5A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67767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3873BF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ABD28EC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4E8FEDC7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4292286B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7C255DAB" w14:textId="7ACF14B8" w:rsidR="001456C1" w:rsidRPr="0024400F" w:rsidRDefault="001456C1" w:rsidP="00E83484">
            <w:pPr>
              <w:pStyle w:val="Default"/>
              <w:rPr>
                <w:rFonts w:ascii="Times New Roman" w:hAnsi="Times New Roman"/>
                <w:sz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 spracovaná na predpísanom formulári, vyplnená vo všetkých povinných poliach v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súlade s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platnými pokynmi k</w:t>
            </w:r>
            <w:r w:rsidR="00A658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vypĺňaniu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ŽoP</w:t>
            </w:r>
            <w:proofErr w:type="spellEnd"/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4087704B" w14:textId="77777777"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EBBACC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C69FDE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493D4514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6800FE1A" w14:textId="77777777" w:rsidTr="0024400F">
        <w:trPr>
          <w:trHeight w:val="510"/>
        </w:trPr>
        <w:tc>
          <w:tcPr>
            <w:tcW w:w="861" w:type="dxa"/>
            <w:vAlign w:val="center"/>
            <w:hideMark/>
          </w:tcPr>
          <w:p w14:paraId="02A1B926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11488FB8" w14:textId="3D6A9803" w:rsidR="001456C1" w:rsidRPr="0077337C" w:rsidRDefault="001456C1" w:rsidP="00B1112A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Nárokuje si prijímateľ výšku zálohovej platby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zmysle podmienok stanovených </w:t>
            </w:r>
            <w:r w:rsidR="00A5426A">
              <w:rPr>
                <w:color w:val="000000"/>
                <w:sz w:val="20"/>
                <w:szCs w:val="20"/>
                <w:lang w:eastAsia="en-US"/>
              </w:rPr>
              <w:t>Zmluv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ou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NFP? </w:t>
            </w:r>
          </w:p>
        </w:tc>
        <w:tc>
          <w:tcPr>
            <w:tcW w:w="577" w:type="dxa"/>
            <w:vAlign w:val="center"/>
            <w:hideMark/>
          </w:tcPr>
          <w:p w14:paraId="27BE401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AC9BD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0E2CAB7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378798E3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2821E5A5" w14:textId="77777777" w:rsidTr="0024400F">
        <w:trPr>
          <w:trHeight w:val="411"/>
        </w:trPr>
        <w:tc>
          <w:tcPr>
            <w:tcW w:w="861" w:type="dxa"/>
            <w:vAlign w:val="center"/>
            <w:hideMark/>
          </w:tcPr>
          <w:p w14:paraId="092109C9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53810B6E" w14:textId="4142B095" w:rsidR="001456C1" w:rsidRPr="0077337C" w:rsidRDefault="001456C1" w:rsidP="00FE54D3">
            <w:pPr>
              <w:rPr>
                <w:color w:val="000000"/>
                <w:sz w:val="20"/>
                <w:szCs w:val="20"/>
                <w:lang w:eastAsia="en-US"/>
              </w:rPr>
            </w:pPr>
            <w:r w:rsidRPr="0077337C">
              <w:rPr>
                <w:color w:val="000000"/>
                <w:sz w:val="20"/>
                <w:szCs w:val="20"/>
                <w:lang w:eastAsia="en-US"/>
              </w:rPr>
              <w:t>Bola vykonaná, alebo sa vykonáva v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súvislosti s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predloženou </w:t>
            </w:r>
            <w:proofErr w:type="spellStart"/>
            <w:r w:rsidRPr="0077337C">
              <w:rPr>
                <w:color w:val="000000"/>
                <w:sz w:val="20"/>
                <w:szCs w:val="20"/>
                <w:lang w:eastAsia="en-US"/>
              </w:rPr>
              <w:t>ŽoP</w:t>
            </w:r>
            <w:proofErr w:type="spellEnd"/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základná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finančná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 kontrola podľa §</w:t>
            </w:r>
            <w:r w:rsidR="001A14F5" w:rsidRPr="0077337C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>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zákona č.</w:t>
            </w:r>
            <w:r w:rsidR="00230B5A" w:rsidRPr="0077337C">
              <w:rPr>
                <w:color w:val="000000"/>
                <w:sz w:val="20"/>
                <w:szCs w:val="20"/>
                <w:lang w:eastAsia="en-US"/>
              </w:rPr>
              <w:t xml:space="preserve"> 357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/20</w:t>
            </w:r>
            <w:r w:rsidR="002E387D" w:rsidRPr="0077337C">
              <w:rPr>
                <w:color w:val="000000"/>
                <w:sz w:val="20"/>
                <w:szCs w:val="20"/>
                <w:lang w:eastAsia="en-US"/>
              </w:rPr>
              <w:t>15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 Z. z. 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finančnej kontrole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audite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>zmene a</w:t>
            </w:r>
            <w:r w:rsidR="00A65887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77337C">
              <w:rPr>
                <w:color w:val="000000"/>
                <w:sz w:val="20"/>
                <w:szCs w:val="20"/>
                <w:lang w:eastAsia="en-US"/>
              </w:rPr>
              <w:t xml:space="preserve">doplnení niektorých zákonov ? </w:t>
            </w:r>
            <w:r w:rsidR="00A65887">
              <w:rPr>
                <w:color w:val="000000"/>
                <w:sz w:val="20"/>
                <w:szCs w:val="20"/>
              </w:rPr>
              <w:t>      </w:t>
            </w:r>
          </w:p>
        </w:tc>
        <w:tc>
          <w:tcPr>
            <w:tcW w:w="577" w:type="dxa"/>
            <w:vAlign w:val="center"/>
            <w:hideMark/>
          </w:tcPr>
          <w:p w14:paraId="18A069A2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012A3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0BC787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296523FA" w14:textId="77777777"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14:paraId="7369AA53" w14:textId="77777777" w:rsidTr="0024400F">
        <w:trPr>
          <w:trHeight w:val="698"/>
        </w:trPr>
        <w:tc>
          <w:tcPr>
            <w:tcW w:w="861" w:type="dxa"/>
            <w:vAlign w:val="center"/>
            <w:hideMark/>
          </w:tcPr>
          <w:p w14:paraId="3773AAC8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6B6B8B34" w14:textId="730329C6" w:rsidR="001456C1" w:rsidRPr="0077337C" w:rsidRDefault="001456C1" w:rsidP="00E83484">
            <w:pPr>
              <w:rPr>
                <w:color w:val="000000"/>
                <w:sz w:val="20"/>
                <w:szCs w:val="20"/>
              </w:rPr>
            </w:pPr>
            <w:r w:rsidRPr="0024400F">
              <w:rPr>
                <w:sz w:val="20"/>
                <w:szCs w:val="20"/>
              </w:rPr>
              <w:t xml:space="preserve">Je </w:t>
            </w:r>
            <w:proofErr w:type="spellStart"/>
            <w:r w:rsidRPr="0024400F">
              <w:rPr>
                <w:sz w:val="20"/>
                <w:szCs w:val="20"/>
              </w:rPr>
              <w:t>ŽoP</w:t>
            </w:r>
            <w:proofErr w:type="spellEnd"/>
            <w:r w:rsidRPr="0024400F">
              <w:rPr>
                <w:sz w:val="20"/>
                <w:szCs w:val="20"/>
              </w:rPr>
              <w:t xml:space="preserve"> podpísaná štatutárnym orgánom prijímateľa alebo ním poverenou osobou</w:t>
            </w:r>
            <w:r w:rsidR="00503240" w:rsidRPr="0024400F">
              <w:rPr>
                <w:sz w:val="20"/>
                <w:szCs w:val="20"/>
              </w:rPr>
              <w:t xml:space="preserve">? </w:t>
            </w:r>
            <w:r w:rsidR="00A65887">
              <w:rPr>
                <w:sz w:val="20"/>
                <w:szCs w:val="20"/>
              </w:rPr>
              <w:t> </w:t>
            </w:r>
          </w:p>
        </w:tc>
        <w:tc>
          <w:tcPr>
            <w:tcW w:w="577" w:type="dxa"/>
            <w:vAlign w:val="center"/>
            <w:hideMark/>
          </w:tcPr>
          <w:p w14:paraId="17C82DD9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939D4B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B0640AE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79EC258E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14:paraId="58611108" w14:textId="77777777" w:rsidTr="0024400F">
        <w:trPr>
          <w:trHeight w:val="300"/>
        </w:trPr>
        <w:tc>
          <w:tcPr>
            <w:tcW w:w="861" w:type="dxa"/>
            <w:vAlign w:val="center"/>
            <w:hideMark/>
          </w:tcPr>
          <w:p w14:paraId="37B8282A" w14:textId="77777777"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</w:tcPr>
          <w:p w14:paraId="2EE9B065" w14:textId="5B6689B6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</w:t>
            </w:r>
            <w:r w:rsidR="00A65887">
              <w:rPr>
                <w:color w:val="000000"/>
                <w:sz w:val="20"/>
                <w:szCs w:val="20"/>
              </w:rPr>
              <w:t> </w:t>
            </w:r>
            <w:r w:rsidRPr="0077337C">
              <w:rPr>
                <w:color w:val="000000"/>
                <w:sz w:val="20"/>
                <w:szCs w:val="20"/>
              </w:rPr>
              <w:t>platbu?</w:t>
            </w:r>
          </w:p>
        </w:tc>
        <w:tc>
          <w:tcPr>
            <w:tcW w:w="577" w:type="dxa"/>
            <w:vAlign w:val="center"/>
            <w:hideMark/>
          </w:tcPr>
          <w:p w14:paraId="5620E410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6DA1DB1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B1EE03" w14:textId="77777777"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14:paraId="1D04B359" w14:textId="77777777"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27286DD6" w14:textId="77777777" w:rsidTr="00D52705">
        <w:trPr>
          <w:trHeight w:val="300"/>
        </w:trPr>
        <w:tc>
          <w:tcPr>
            <w:tcW w:w="861" w:type="dxa"/>
            <w:vAlign w:val="center"/>
          </w:tcPr>
          <w:p w14:paraId="7585C463" w14:textId="210F008E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31" w:type="dxa"/>
            <w:gridSpan w:val="3"/>
            <w:vAlign w:val="center"/>
          </w:tcPr>
          <w:p w14:paraId="27CBEED2" w14:textId="5830C032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7" w:type="dxa"/>
            <w:vAlign w:val="center"/>
          </w:tcPr>
          <w:p w14:paraId="5595B47F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3A4D8B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36BDAC6E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14:paraId="258CD732" w14:textId="6BEC208F" w:rsidR="00A65887" w:rsidRPr="0077337C" w:rsidRDefault="00A65887" w:rsidP="00C80FB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>ktorý konkrétny audit/kontrola/certifikačné overovanie finančnú opravu navrhol, percentuálnu sadzbu, kód a názov verejného obstarávania a informáciu, či je finančná oprava potvrdená/nepotvrdená. V prípade, že nepotvrdenú 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A65887" w:rsidRPr="0077337C" w14:paraId="5A5249F0" w14:textId="77777777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1ED7467C" w14:textId="77777777" w:rsidR="00A65887" w:rsidRPr="0077337C" w:rsidRDefault="00A658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43B7D013" w14:textId="69E0CEA9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del w:id="6" w:author="Autor">
              <w:r w:rsidRPr="0077337C" w:rsidDel="00FB0EB9">
                <w:rPr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7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 w:rsidRPr="0077337C">
              <w:rPr>
                <w:b/>
                <w:bCs/>
                <w:color w:val="000000"/>
                <w:sz w:val="22"/>
                <w:szCs w:val="22"/>
              </w:rPr>
              <w:t>podvodu</w:t>
            </w:r>
            <w:ins w:id="8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 xml:space="preserve"> a korupcie</w:t>
              </w:r>
            </w:ins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7DB6383F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298D6CD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4C755183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4BC4DCAA" w14:textId="77777777" w:rsidR="00A65887" w:rsidRPr="0077337C" w:rsidRDefault="00A658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77337C" w14:paraId="6842D36B" w14:textId="77777777" w:rsidTr="0024400F">
        <w:trPr>
          <w:trHeight w:val="300"/>
        </w:trPr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</w:tcPr>
          <w:p w14:paraId="21EB5069" w14:textId="77777777" w:rsidR="00A65887" w:rsidRPr="0077337C" w:rsidRDefault="00A65887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5B7885EA" w14:textId="7E3EF4C4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</w:t>
            </w:r>
            <w:del w:id="9" w:author="Autor">
              <w:r w:rsidRPr="0077337C" w:rsidDel="00FB0EB9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 w:rsidRPr="0077337C">
              <w:rPr>
                <w:color w:val="000000"/>
                <w:sz w:val="20"/>
                <w:szCs w:val="20"/>
              </w:rPr>
              <w:t>podvodu</w:t>
            </w:r>
            <w:ins w:id="11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 w:rsidRPr="0077337C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  <w:hideMark/>
          </w:tcPr>
          <w:p w14:paraId="39B63D92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F64E288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</w:tcPr>
          <w:p w14:paraId="7C5342BC" w14:textId="77777777" w:rsidR="00A65887" w:rsidRPr="0077337C" w:rsidRDefault="00A65887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  <w:hideMark/>
          </w:tcPr>
          <w:p w14:paraId="21342381" w14:textId="77777777" w:rsidR="00A65887" w:rsidRPr="0077337C" w:rsidRDefault="00A65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56DB0779" w14:textId="77777777" w:rsidTr="0024400F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14:paraId="66B59B9E" w14:textId="77777777" w:rsidR="00A65887" w:rsidRPr="0077337C" w:rsidRDefault="00A65887" w:rsidP="00845562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14:paraId="601FDDE1" w14:textId="77777777" w:rsidR="00A65887" w:rsidRPr="0077337C" w:rsidRDefault="00A65887" w:rsidP="00845562">
            <w:pPr>
              <w:jc w:val="both"/>
              <w:rPr>
                <w:sz w:val="20"/>
                <w:szCs w:val="20"/>
              </w:rPr>
            </w:pPr>
          </w:p>
          <w:p w14:paraId="418FE6A4" w14:textId="7F554F35" w:rsidR="00A65887" w:rsidRPr="00D52705" w:rsidRDefault="00A65887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</w:rPr>
              <w:footnoteReference w:id="7"/>
            </w:r>
            <w:r w:rsidRPr="00D52705">
              <w:rPr>
                <w:sz w:val="20"/>
                <w:szCs w:val="20"/>
              </w:rPr>
              <w:t xml:space="preserve">   </w:t>
            </w:r>
          </w:p>
          <w:p w14:paraId="488FFC9E" w14:textId="77777777" w:rsidR="00A65887" w:rsidRPr="00D52705" w:rsidRDefault="00A65887" w:rsidP="0084556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60F613F5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</w:tcPr>
          <w:p w14:paraId="2BBA9123" w14:textId="77777777" w:rsidR="00A65887" w:rsidRPr="00267AF2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82" w:type="dxa"/>
            <w:gridSpan w:val="6"/>
            <w:vAlign w:val="center"/>
          </w:tcPr>
          <w:p w14:paraId="2F5EBFF0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A65887" w:rsidRPr="0077337C" w14:paraId="45D0A0F4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5B687991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520C882A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03158AFA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6FBB877B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08496788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5730724" w14:textId="77777777" w:rsidTr="0024400F">
        <w:trPr>
          <w:trHeight w:val="330"/>
        </w:trPr>
        <w:tc>
          <w:tcPr>
            <w:tcW w:w="9092" w:type="dxa"/>
            <w:gridSpan w:val="8"/>
            <w:noWrap/>
            <w:hideMark/>
          </w:tcPr>
          <w:p w14:paraId="6C813FA1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6958FBD1" w14:textId="77777777" w:rsidTr="0024400F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14:paraId="18E5C008" w14:textId="77777777" w:rsidR="00A65887" w:rsidRPr="00267AF2" w:rsidRDefault="00A65887" w:rsidP="00A3288E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41049F1D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3E5FF7EA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15C16A6D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81CA7D9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887" w:rsidRPr="0077337C" w14:paraId="10B98BE9" w14:textId="77777777" w:rsidTr="0024400F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02B69BCF" w14:textId="77777777" w:rsidR="00A65887" w:rsidRPr="0077337C" w:rsidRDefault="00A65887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14:paraId="328418D6" w14:textId="77777777" w:rsidR="00A65887" w:rsidRPr="0077337C" w:rsidRDefault="00A65887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9391CAC" w14:textId="77777777" w:rsidR="00627EA3" w:rsidRDefault="00627EA3" w:rsidP="006479DF"/>
    <w:p w14:paraId="5F0DC0B5" w14:textId="77777777" w:rsidR="00627EA3" w:rsidRDefault="00627EA3" w:rsidP="006479DF"/>
    <w:p w14:paraId="2DA6D1DF" w14:textId="17393557" w:rsidR="00627EA3" w:rsidDel="003F5F05" w:rsidRDefault="00627EA3" w:rsidP="006479DF">
      <w:pPr>
        <w:rPr>
          <w:del w:id="12" w:author="Autor"/>
        </w:rPr>
      </w:pPr>
    </w:p>
    <w:p w14:paraId="73CE23FC" w14:textId="25256CF8" w:rsidR="00627EA3" w:rsidDel="003F5F05" w:rsidRDefault="00627EA3" w:rsidP="006479DF">
      <w:pPr>
        <w:rPr>
          <w:del w:id="13" w:author="Autor"/>
        </w:rPr>
      </w:pPr>
    </w:p>
    <w:p w14:paraId="464781CB" w14:textId="27D23658" w:rsidR="00627EA3" w:rsidDel="003F5F05" w:rsidRDefault="00627EA3" w:rsidP="006479DF">
      <w:pPr>
        <w:rPr>
          <w:del w:id="14" w:author="Autor"/>
        </w:rPr>
      </w:pPr>
    </w:p>
    <w:p w14:paraId="404B1D57" w14:textId="467B960D" w:rsidR="00627EA3" w:rsidDel="003F5F05" w:rsidRDefault="00627EA3" w:rsidP="006479DF">
      <w:pPr>
        <w:rPr>
          <w:del w:id="15" w:author="Autor"/>
        </w:rPr>
      </w:pPr>
    </w:p>
    <w:p w14:paraId="1CB16F38" w14:textId="0E384086" w:rsidR="00627EA3" w:rsidDel="003F5F05" w:rsidRDefault="00627EA3" w:rsidP="006479DF">
      <w:pPr>
        <w:rPr>
          <w:del w:id="16" w:author="Autor"/>
        </w:rPr>
      </w:pPr>
    </w:p>
    <w:p w14:paraId="5E047E4D" w14:textId="1F101951" w:rsidR="00627EA3" w:rsidDel="003F5F05" w:rsidRDefault="00627EA3" w:rsidP="006479DF">
      <w:pPr>
        <w:rPr>
          <w:del w:id="17" w:author="Autor"/>
        </w:rPr>
      </w:pPr>
    </w:p>
    <w:p w14:paraId="6D6E2A55" w14:textId="47A7FA96" w:rsidR="00627EA3" w:rsidDel="003F5F05" w:rsidRDefault="00627EA3" w:rsidP="006479DF">
      <w:pPr>
        <w:rPr>
          <w:del w:id="18" w:author="Autor"/>
        </w:rPr>
      </w:pPr>
    </w:p>
    <w:p w14:paraId="365B0154" w14:textId="1245353F" w:rsidR="00627EA3" w:rsidDel="003F5F05" w:rsidRDefault="00627EA3" w:rsidP="006479DF">
      <w:pPr>
        <w:rPr>
          <w:del w:id="19" w:author="Autor"/>
        </w:rPr>
      </w:pPr>
    </w:p>
    <w:p w14:paraId="5C4ED67F" w14:textId="041862D2" w:rsidR="00627EA3" w:rsidDel="003F5F05" w:rsidRDefault="00627EA3" w:rsidP="006479DF">
      <w:pPr>
        <w:rPr>
          <w:del w:id="20" w:author="Autor"/>
        </w:rPr>
      </w:pPr>
    </w:p>
    <w:p w14:paraId="57879DF4" w14:textId="3693B6DB" w:rsidR="00627EA3" w:rsidDel="003F5F05" w:rsidRDefault="00627EA3" w:rsidP="006479DF">
      <w:pPr>
        <w:rPr>
          <w:del w:id="21" w:author="Autor"/>
        </w:rPr>
      </w:pPr>
    </w:p>
    <w:p w14:paraId="08C36EFD" w14:textId="5BDABB9C" w:rsidR="00627EA3" w:rsidDel="003F5F05" w:rsidRDefault="00627EA3" w:rsidP="006479DF">
      <w:pPr>
        <w:rPr>
          <w:del w:id="22" w:author="Autor"/>
        </w:rPr>
      </w:pPr>
    </w:p>
    <w:p w14:paraId="4C858F1D" w14:textId="79CAE013" w:rsidR="00C56358" w:rsidDel="003F5F05" w:rsidRDefault="00C56358">
      <w:pPr>
        <w:spacing w:after="200" w:line="276" w:lineRule="auto"/>
        <w:rPr>
          <w:del w:id="23" w:author="Autor"/>
        </w:rPr>
      </w:pPr>
      <w:del w:id="24" w:author="Autor">
        <w:r w:rsidDel="003F5F05">
          <w:br w:type="page"/>
        </w:r>
      </w:del>
    </w:p>
    <w:p w14:paraId="3AD03602" w14:textId="7703355B" w:rsidR="00627EA3" w:rsidDel="003F5F05" w:rsidRDefault="00627EA3" w:rsidP="00F77A94">
      <w:pPr>
        <w:spacing w:after="200" w:line="276" w:lineRule="auto"/>
        <w:rPr>
          <w:del w:id="25" w:author="Autor"/>
        </w:rPr>
        <w:pPrChange w:id="26" w:author="Autor">
          <w:pPr/>
        </w:pPrChange>
      </w:pPr>
    </w:p>
    <w:p w14:paraId="60B4C8D6" w14:textId="5122D905" w:rsidR="00B660B0" w:rsidDel="003F5F05" w:rsidRDefault="00B660B0">
      <w:pPr>
        <w:spacing w:after="200" w:line="276" w:lineRule="auto"/>
        <w:rPr>
          <w:del w:id="27" w:author="Autor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14:paraId="43BE837D" w14:textId="77777777" w:rsidTr="0024400F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14:paraId="128998FB" w14:textId="77777777" w:rsidR="00B660B0" w:rsidRPr="00B5079A" w:rsidRDefault="00B660B0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0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 3</w:t>
            </w:r>
          </w:p>
        </w:tc>
      </w:tr>
      <w:tr w:rsidR="00B660B0" w:rsidRPr="00B5079A" w14:paraId="3B6F141C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EC735FD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14:paraId="496A8CEB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F6350E9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14:paraId="1023D337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14:paraId="34E45EA9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</w:tcPr>
          <w:p w14:paraId="17ACE618" w14:textId="77777777"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14:paraId="5F03EE93" w14:textId="77777777"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596863E2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8104A65" w14:textId="77471100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402C5BA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E822125" w14:textId="77777777" w:rsidTr="0024400F">
        <w:trPr>
          <w:trHeight w:val="330"/>
        </w:trPr>
        <w:tc>
          <w:tcPr>
            <w:tcW w:w="9095" w:type="dxa"/>
            <w:gridSpan w:val="11"/>
            <w:hideMark/>
          </w:tcPr>
          <w:p w14:paraId="14CCC3D9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14:paraId="1DBCD06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313E3C98" w14:textId="2DAB68DB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BA756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84C5BB9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F93D103" w14:textId="77777777"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7" w:type="dxa"/>
            <w:gridSpan w:val="7"/>
            <w:vAlign w:val="center"/>
            <w:hideMark/>
          </w:tcPr>
          <w:p w14:paraId="14C658E1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0DB3CF6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44679396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37" w:type="dxa"/>
            <w:gridSpan w:val="7"/>
            <w:vAlign w:val="center"/>
            <w:hideMark/>
          </w:tcPr>
          <w:p w14:paraId="5495B0FD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13601048" w14:textId="77777777" w:rsidTr="0024400F">
        <w:trPr>
          <w:trHeight w:val="330"/>
        </w:trPr>
        <w:tc>
          <w:tcPr>
            <w:tcW w:w="9095" w:type="dxa"/>
            <w:gridSpan w:val="11"/>
            <w:hideMark/>
          </w:tcPr>
          <w:p w14:paraId="46284EB3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14:paraId="4CA0CE3B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675D592B" w14:textId="23E2702E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0332BD9C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6F565A" w:rsidRPr="00B5079A" w14:paraId="7319D910" w14:textId="77777777" w:rsidTr="001F1F4D">
        <w:trPr>
          <w:trHeight w:val="330"/>
        </w:trPr>
        <w:tc>
          <w:tcPr>
            <w:tcW w:w="3258" w:type="dxa"/>
            <w:gridSpan w:val="4"/>
            <w:vAlign w:val="center"/>
          </w:tcPr>
          <w:p w14:paraId="564D1270" w14:textId="7397E41E" w:rsidR="006F565A" w:rsidRPr="00B5079A" w:rsidRDefault="006F565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 ITMS2014+ poskytnutého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  <w:tc>
          <w:tcPr>
            <w:tcW w:w="5837" w:type="dxa"/>
            <w:gridSpan w:val="7"/>
            <w:vAlign w:val="center"/>
          </w:tcPr>
          <w:p w14:paraId="65C93597" w14:textId="77777777" w:rsidR="006F565A" w:rsidRPr="00B5079A" w:rsidRDefault="006F565A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0AD283E0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50148EFE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3FBE83C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F4FCA74" w14:textId="77777777" w:rsidTr="0024400F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14:paraId="4919D149" w14:textId="2904A2C7" w:rsidR="00B660B0" w:rsidRPr="00B5079A" w:rsidRDefault="00B660B0" w:rsidP="00B1112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y o  NFP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7E7EBE19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6F99BC04" w14:textId="77777777" w:rsidTr="0024400F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14:paraId="1316AA45" w14:textId="77777777"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678EE2A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14:paraId="53453E21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77CECAC1" w14:textId="77777777"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14:paraId="1A5CC947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226D671C" w14:textId="77777777"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5A195EF5" w14:textId="77777777"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 xml:space="preserve">Žiadosť o platbu - zúčtovanie </w:t>
            </w:r>
            <w:proofErr w:type="spellStart"/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3E7A8E" w:rsidRPr="00B5079A" w14:paraId="48329FC6" w14:textId="77777777" w:rsidTr="0024400F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14:paraId="74A26E53" w14:textId="77777777"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14:paraId="166F5593" w14:textId="77777777"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14:paraId="7AD28FD8" w14:textId="77777777" w:rsidTr="0024400F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14:paraId="592851A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Žiadosť o platbu - zúčtovanie </w:t>
            </w:r>
            <w:proofErr w:type="spellStart"/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predfinancovania</w:t>
            </w:r>
            <w:proofErr w:type="spellEnd"/>
          </w:p>
        </w:tc>
      </w:tr>
      <w:tr w:rsidR="004E4A29" w:rsidRPr="00B5079A" w14:paraId="7F1369A0" w14:textId="77777777" w:rsidTr="001F1F4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14:paraId="7AE55989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14:paraId="4BA8D79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14:paraId="27631784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1F89F91F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0B26EFC2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14:paraId="6FC8A29E" w14:textId="77777777"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14:paraId="3F5FB05C" w14:textId="77777777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26C8246D" w14:textId="77777777"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672A2277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6792A4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01572FEC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08D63393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1C8542C8" w14:textId="77777777"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14:paraId="7E1C21A6" w14:textId="77777777" w:rsidTr="0024400F">
        <w:trPr>
          <w:gridAfter w:val="1"/>
          <w:wAfter w:w="12" w:type="dxa"/>
          <w:trHeight w:val="1203"/>
        </w:trPr>
        <w:tc>
          <w:tcPr>
            <w:tcW w:w="838" w:type="dxa"/>
            <w:vAlign w:val="center"/>
            <w:hideMark/>
          </w:tcPr>
          <w:p w14:paraId="54FD965F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F7E8DAF" w14:textId="2A973FE8" w:rsidR="001456C1" w:rsidRDefault="001456C1" w:rsidP="00503240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 xml:space="preserve">Sú údaje v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Pr="004E4A29">
              <w:rPr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="00503240" w:rsidRPr="004E4A29">
              <w:rPr>
                <w:sz w:val="20"/>
              </w:rPr>
              <w:t xml:space="preserve">? </w:t>
            </w:r>
            <w:r w:rsidR="00503240" w:rsidRPr="000D1F76">
              <w:rPr>
                <w:sz w:val="20"/>
              </w:rPr>
              <w:t>(</w:t>
            </w:r>
            <w:r w:rsidR="00E83484" w:rsidRPr="000D1F76">
              <w:rPr>
                <w:sz w:val="20"/>
              </w:rPr>
              <w:t xml:space="preserve">V prípade, ak sa </w:t>
            </w:r>
            <w:proofErr w:type="spellStart"/>
            <w:r w:rsidR="00E83484" w:rsidRPr="000D1F76">
              <w:rPr>
                <w:sz w:val="20"/>
              </w:rPr>
              <w:t>ŽoP</w:t>
            </w:r>
            <w:proofErr w:type="spellEnd"/>
            <w:r w:rsidR="00E83484" w:rsidRPr="000D1F76">
              <w:rPr>
                <w:sz w:val="20"/>
              </w:rPr>
              <w:t xml:space="preserve"> </w:t>
            </w:r>
            <w:r w:rsidR="00E83484" w:rsidRPr="00D52705">
              <w:rPr>
                <w:sz w:val="20"/>
                <w:szCs w:val="20"/>
              </w:rPr>
              <w:t xml:space="preserve">predkladá </w:t>
            </w:r>
            <w:r w:rsidR="00E83484">
              <w:rPr>
                <w:sz w:val="20"/>
                <w:szCs w:val="20"/>
              </w:rPr>
              <w:t>prostredníctvom elektronického podania priamo</w:t>
            </w:r>
            <w:r w:rsidR="00E83484" w:rsidRPr="000D1F76">
              <w:rPr>
                <w:sz w:val="20"/>
              </w:rPr>
              <w:t xml:space="preserve"> cez verejný portál ITMS 2014+, túto</w:t>
            </w:r>
            <w:r w:rsidR="00E83484" w:rsidRPr="00640099">
              <w:rPr>
                <w:sz w:val="20"/>
              </w:rPr>
              <w:t xml:space="preserve"> skutočnosť RO nekontroluje.</w:t>
            </w:r>
            <w:r w:rsidR="00503240" w:rsidRPr="00640099">
              <w:rPr>
                <w:sz w:val="20"/>
              </w:rPr>
              <w:t xml:space="preserve">) </w:t>
            </w:r>
          </w:p>
        </w:tc>
        <w:tc>
          <w:tcPr>
            <w:tcW w:w="567" w:type="dxa"/>
            <w:vAlign w:val="center"/>
            <w:hideMark/>
          </w:tcPr>
          <w:p w14:paraId="550E3D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68A94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0328F5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B0C256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79DB5D44" w14:textId="77777777" w:rsidTr="0024400F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843D74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7DA700A1" w14:textId="077B78A8" w:rsidR="001456C1" w:rsidRPr="004E4A29" w:rsidRDefault="001456C1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Je identifikácia prijímateľa/partnera a projektu zhodná s údajmi v</w:t>
            </w:r>
            <w:r w:rsidR="00B1112A">
              <w:rPr>
                <w:rFonts w:ascii="Times New Roman" w:hAnsi="Times New Roman"/>
                <w:sz w:val="20"/>
              </w:rPr>
              <w:t> 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>e</w:t>
            </w:r>
            <w:r w:rsidR="00B1112A">
              <w:rPr>
                <w:rFonts w:ascii="Times New Roman" w:hAnsi="Times New Roman"/>
                <w:sz w:val="20"/>
              </w:rPr>
              <w:t xml:space="preserve"> o NFP</w:t>
            </w:r>
            <w:r w:rsidRPr="0024400F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AD01D0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F61E7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8FB5FF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E9CA10E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48C26745" w14:textId="77777777" w:rsidTr="0024400F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6F95E8F8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65176841" w14:textId="26D0828D" w:rsidR="001456C1" w:rsidRPr="004E4A29" w:rsidRDefault="001456C1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identifikačný údaj banky a číslo účtu vo forme IBAN zhodný s údajmi v </w:t>
            </w:r>
            <w:r w:rsidR="00A5426A">
              <w:rPr>
                <w:rFonts w:ascii="Times New Roman" w:hAnsi="Times New Roman"/>
                <w:sz w:val="20"/>
              </w:rPr>
              <w:t>Zmluv</w:t>
            </w:r>
            <w:r w:rsidRPr="0024400F">
              <w:rPr>
                <w:rFonts w:ascii="Times New Roman" w:hAnsi="Times New Roman"/>
                <w:sz w:val="20"/>
              </w:rPr>
              <w:t xml:space="preserve">e </w:t>
            </w:r>
            <w:r w:rsidR="00B1112A">
              <w:rPr>
                <w:rFonts w:ascii="Times New Roman" w:hAnsi="Times New Roman"/>
                <w:sz w:val="20"/>
              </w:rPr>
              <w:t xml:space="preserve">o NFP </w:t>
            </w:r>
            <w:r w:rsidRPr="0024400F">
              <w:rPr>
                <w:rFonts w:ascii="Times New Roman" w:hAnsi="Times New Roman"/>
                <w:sz w:val="20"/>
              </w:rPr>
              <w:t>v platnom znení?</w:t>
            </w:r>
          </w:p>
        </w:tc>
        <w:tc>
          <w:tcPr>
            <w:tcW w:w="567" w:type="dxa"/>
            <w:vAlign w:val="center"/>
            <w:hideMark/>
          </w:tcPr>
          <w:p w14:paraId="4E0770A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7AD912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9E645C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3210C781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2628A16" w14:textId="77777777" w:rsidTr="0024400F">
        <w:trPr>
          <w:gridAfter w:val="1"/>
          <w:wAfter w:w="12" w:type="dxa"/>
          <w:trHeight w:val="939"/>
        </w:trPr>
        <w:tc>
          <w:tcPr>
            <w:tcW w:w="838" w:type="dxa"/>
            <w:vAlign w:val="center"/>
            <w:hideMark/>
          </w:tcPr>
          <w:p w14:paraId="65009FE0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64023E19" w14:textId="787F01A3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 xml:space="preserve">Je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Pr="004E4A29">
              <w:rPr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="00503240" w:rsidRPr="004E4A29">
              <w:rPr>
                <w:sz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45152A3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0221E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DA85A9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4684D4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09ADC65F" w14:textId="77777777" w:rsidTr="0024400F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14:paraId="79585C5C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DDC249D" w14:textId="3B6EB1C4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 NFP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1758A28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541E251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B9429B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6E107D8F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6A754DFB" w14:textId="77777777" w:rsidTr="0024400F">
        <w:trPr>
          <w:gridAfter w:val="1"/>
          <w:wAfter w:w="12" w:type="dxa"/>
          <w:trHeight w:val="411"/>
        </w:trPr>
        <w:tc>
          <w:tcPr>
            <w:tcW w:w="838" w:type="dxa"/>
            <w:vAlign w:val="center"/>
            <w:hideMark/>
          </w:tcPr>
          <w:p w14:paraId="6A9FE1E2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12A97DDC" w14:textId="7B370A8E" w:rsidR="001456C1" w:rsidRDefault="001456C1" w:rsidP="002440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>
              <w:rPr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základná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t>finančná</w:t>
            </w:r>
            <w:r>
              <w:rPr>
                <w:color w:val="000000"/>
                <w:sz w:val="20"/>
                <w:szCs w:val="20"/>
              </w:rPr>
              <w:t xml:space="preserve"> kontrola podľa §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č.</w:t>
            </w:r>
            <w:r w:rsidR="00FE54D3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357</w:t>
            </w:r>
            <w:r>
              <w:rPr>
                <w:color w:val="000000"/>
                <w:sz w:val="20"/>
                <w:szCs w:val="20"/>
              </w:rPr>
              <w:t>/20</w:t>
            </w:r>
            <w:r w:rsidR="001F1F4D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</w:t>
            </w:r>
            <w:r w:rsidR="00A86F82">
              <w:rPr>
                <w:color w:val="000000"/>
                <w:sz w:val="20"/>
                <w:szCs w:val="20"/>
              </w:rPr>
              <w:t xml:space="preserve"> v platnom znení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0B4E23D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FC18416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F5147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E1DDB5D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14:paraId="1937E774" w14:textId="77777777" w:rsidTr="0024400F">
        <w:trPr>
          <w:gridAfter w:val="1"/>
          <w:wAfter w:w="12" w:type="dxa"/>
          <w:trHeight w:val="721"/>
        </w:trPr>
        <w:tc>
          <w:tcPr>
            <w:tcW w:w="838" w:type="dxa"/>
            <w:vAlign w:val="center"/>
            <w:hideMark/>
          </w:tcPr>
          <w:p w14:paraId="313D962A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22B68607" w14:textId="6E979D9D" w:rsidR="001456C1" w:rsidRDefault="001456C1" w:rsidP="00E83484">
            <w:pPr>
              <w:rPr>
                <w:color w:val="000000"/>
                <w:sz w:val="20"/>
                <w:szCs w:val="20"/>
              </w:rPr>
            </w:pPr>
            <w:r w:rsidRPr="004E4A29">
              <w:rPr>
                <w:sz w:val="20"/>
              </w:rPr>
              <w:t xml:space="preserve">Je </w:t>
            </w:r>
            <w:proofErr w:type="spellStart"/>
            <w:r w:rsidRPr="004E4A29">
              <w:rPr>
                <w:sz w:val="20"/>
              </w:rPr>
              <w:t>ŽoP</w:t>
            </w:r>
            <w:proofErr w:type="spellEnd"/>
            <w:r w:rsidRPr="004E4A29">
              <w:rPr>
                <w:sz w:val="20"/>
              </w:rPr>
              <w:t xml:space="preserve"> podpísaná štatutárnym orgánom prijímateľa alebo ním poverenou osobou</w:t>
            </w:r>
            <w:r w:rsidR="00DE2405" w:rsidRPr="004E4A29">
              <w:rPr>
                <w:sz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4F4079EF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9292EC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D1B646A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E819F0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602C0A84" w14:textId="77777777" w:rsidTr="0024400F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0B709C3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58FE2F4B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2A692597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D3E76D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26204B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455B71DD" w14:textId="77777777"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14:paraId="1F8FDB3D" w14:textId="77777777" w:rsidTr="0024400F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  <w:hideMark/>
          </w:tcPr>
          <w:p w14:paraId="149C64FD" w14:textId="77777777"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4EDAFB20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14:paraId="41E0E3D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90F063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326304E5" w14:textId="77777777"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1BBF93A5" w14:textId="77777777"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65887" w14:paraId="54D3B121" w14:textId="77777777" w:rsidTr="001F1F4D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</w:tcPr>
          <w:p w14:paraId="6ED95FE5" w14:textId="02A549D8" w:rsidR="00A65887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265" w:type="dxa"/>
            <w:gridSpan w:val="5"/>
            <w:vAlign w:val="center"/>
          </w:tcPr>
          <w:p w14:paraId="2440D4FF" w14:textId="6F86CA8B" w:rsidR="00A65887" w:rsidRDefault="00A658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67" w:type="dxa"/>
            <w:vAlign w:val="center"/>
          </w:tcPr>
          <w:p w14:paraId="6637F767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1B102D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05483517" w14:textId="77777777" w:rsidR="00A65887" w:rsidRDefault="00A658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3E29634F" w14:textId="0CBA90D7" w:rsidR="00A65887" w:rsidRDefault="00A65887" w:rsidP="00C80FB1">
            <w:pPr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>. V prípade, že nepotvrdenú 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DE78B6" w14:paraId="5A5C172F" w14:textId="77777777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6CDA72C6" w14:textId="48CAECA8" w:rsidR="00DE78B6" w:rsidRDefault="003F5F05" w:rsidP="00DE78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1" w:anchor="RANGE!_ftn9" w:history="1">
              <w:r w:rsidR="00DE78B6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1371F7F0" w14:textId="658B8550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</w:t>
            </w:r>
            <w:del w:id="28" w:author="Autor">
              <w:r w:rsidDel="00FB0EB9">
                <w:rPr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  <w:ins w:id="29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  <w:r>
              <w:rPr>
                <w:b/>
                <w:bCs/>
                <w:color w:val="000000"/>
                <w:sz w:val="22"/>
                <w:szCs w:val="22"/>
              </w:rPr>
              <w:t>podvodu</w:t>
            </w:r>
            <w:ins w:id="30" w:author="Autor"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t xml:space="preserve"> a korupcie</w:t>
              </w:r>
            </w:ins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6417C25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694455A1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D95F88C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7D6D04BF" w14:textId="77777777" w:rsidR="00DE78B6" w:rsidRDefault="00DE78B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14:paraId="1E23D788" w14:textId="77777777" w:rsidTr="0097463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14:paraId="19F25366" w14:textId="2BE5CD49" w:rsidR="00DE78B6" w:rsidRDefault="00DE78B6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14:paraId="0076240F" w14:textId="2347DEC8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</w:t>
            </w:r>
            <w:del w:id="31" w:author="Autor">
              <w:r w:rsidDel="00FB0EB9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2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podvodu</w:t>
            </w:r>
            <w:ins w:id="33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4F52092C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36BFE5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646C6A23" w14:textId="77777777" w:rsidR="00DE78B6" w:rsidRDefault="00DE78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14:paraId="2E30B887" w14:textId="77777777" w:rsidR="00DE78B6" w:rsidRDefault="00DE78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C11731" w14:paraId="7057BDE5" w14:textId="77777777" w:rsidTr="0024400F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14:paraId="601030A1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6826817A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2842223A" w14:textId="75E7A3DC" w:rsidR="00DE78B6" w:rsidRPr="007A13BD" w:rsidRDefault="00DE78B6" w:rsidP="00FA45CC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r w:rsidRPr="00FE54D3">
              <w:rPr>
                <w:sz w:val="20"/>
                <w:szCs w:val="20"/>
              </w:rPr>
              <w:t>(uveďte jednu z možností v súlade s ustanovením § 7 ods. 3 zákona o finančnej kontrole).</w:t>
            </w:r>
            <w:r w:rsidRPr="00C34004">
              <w:rPr>
                <w:rStyle w:val="Odkaznapoznmkupodiarou"/>
                <w:b/>
                <w:sz w:val="20"/>
                <w:szCs w:val="20"/>
              </w:rPr>
              <w:footnoteReference w:id="11"/>
            </w:r>
            <w:r w:rsidRPr="007A13BD">
              <w:rPr>
                <w:sz w:val="20"/>
                <w:szCs w:val="20"/>
              </w:rPr>
              <w:t xml:space="preserve"> </w:t>
            </w:r>
          </w:p>
          <w:p w14:paraId="0C27DD0C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4BA79A40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</w:tcPr>
          <w:p w14:paraId="711CDE4B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Kontrolu </w:t>
            </w:r>
            <w:r w:rsidRPr="0012627C">
              <w:rPr>
                <w:b/>
                <w:bCs/>
                <w:sz w:val="20"/>
                <w:szCs w:val="20"/>
              </w:rPr>
              <w:lastRenderedPageBreak/>
              <w:t>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383" w:type="dxa"/>
            <w:gridSpan w:val="8"/>
            <w:vAlign w:val="center"/>
          </w:tcPr>
          <w:p w14:paraId="7B88D6D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167EA8D7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77D56B7A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lastRenderedPageBreak/>
              <w:t>Dátum: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1892C8B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6A57B39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141FF98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29B3829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A2D947F" w14:textId="77777777" w:rsidTr="0024400F">
        <w:trPr>
          <w:trHeight w:val="330"/>
        </w:trPr>
        <w:tc>
          <w:tcPr>
            <w:tcW w:w="9095" w:type="dxa"/>
            <w:gridSpan w:val="11"/>
            <w:noWrap/>
            <w:hideMark/>
          </w:tcPr>
          <w:p w14:paraId="75752587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A9D5457" w14:textId="77777777" w:rsidTr="0024400F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14:paraId="31A687B5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5CB0EDB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F119F40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50B93791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9584B9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27C0441C" w14:textId="77777777" w:rsidTr="0024400F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22171F69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14:paraId="6C1CCBB8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601C02A" w14:textId="77777777" w:rsidR="00B660B0" w:rsidRDefault="00B660B0" w:rsidP="006479DF"/>
    <w:p w14:paraId="5C35C480" w14:textId="77777777" w:rsidR="00F426CF" w:rsidRDefault="00F426CF" w:rsidP="00697B85">
      <w:pPr>
        <w:spacing w:after="200" w:line="276" w:lineRule="auto"/>
      </w:pPr>
    </w:p>
    <w:p w14:paraId="15C05A03" w14:textId="77777777"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538"/>
        <w:gridCol w:w="1865"/>
        <w:gridCol w:w="571"/>
        <w:gridCol w:w="570"/>
        <w:gridCol w:w="852"/>
        <w:gridCol w:w="1985"/>
        <w:gridCol w:w="8"/>
        <w:tblGridChange w:id="34">
          <w:tblGrid>
            <w:gridCol w:w="1002"/>
            <w:gridCol w:w="704"/>
            <w:gridCol w:w="1538"/>
            <w:gridCol w:w="1865"/>
            <w:gridCol w:w="571"/>
            <w:gridCol w:w="570"/>
            <w:gridCol w:w="852"/>
            <w:gridCol w:w="1985"/>
            <w:gridCol w:w="8"/>
          </w:tblGrid>
        </w:tblGridChange>
      </w:tblGrid>
      <w:tr w:rsidR="00F426CF" w:rsidRPr="00F83000" w14:paraId="2324F4E3" w14:textId="77777777" w:rsidTr="0024400F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F49F411" w14:textId="77777777" w:rsidR="00F426CF" w:rsidRPr="00F83000" w:rsidRDefault="00F426CF" w:rsidP="00C56358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4"/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- KZ</w:t>
            </w:r>
            <w:r w:rsidR="00B5143D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56358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4</w:t>
            </w:r>
          </w:p>
        </w:tc>
      </w:tr>
      <w:tr w:rsidR="00F426CF" w:rsidRPr="00F83000" w14:paraId="59B9B8D9" w14:textId="77777777" w:rsidTr="0024400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5BD37198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14:paraId="2C137718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4F5348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6"/>
            <w:vAlign w:val="center"/>
            <w:hideMark/>
          </w:tcPr>
          <w:p w14:paraId="0DEBD9E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14:paraId="69D84DF4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</w:tcPr>
          <w:p w14:paraId="01CC9715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51" w:type="dxa"/>
            <w:gridSpan w:val="6"/>
            <w:vAlign w:val="center"/>
          </w:tcPr>
          <w:p w14:paraId="20CCBF6C" w14:textId="77777777"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14:paraId="041A3AE6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A337191" w14:textId="5286271B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8666C5">
              <w:rPr>
                <w:rFonts w:ascii="Arial Narrow" w:hAnsi="Arial Narrow"/>
                <w:color w:val="000000"/>
                <w:sz w:val="20"/>
                <w:szCs w:val="20"/>
              </w:rPr>
              <w:t>prioritnej osi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2989F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544D2C7C" w14:textId="77777777" w:rsidTr="0024400F">
        <w:trPr>
          <w:trHeight w:val="330"/>
        </w:trPr>
        <w:tc>
          <w:tcPr>
            <w:tcW w:w="9095" w:type="dxa"/>
            <w:gridSpan w:val="9"/>
            <w:hideMark/>
          </w:tcPr>
          <w:p w14:paraId="7D522B1F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5"/>
            </w:r>
          </w:p>
        </w:tc>
      </w:tr>
      <w:tr w:rsidR="00F426CF" w:rsidRPr="00F83000" w14:paraId="2A23B2EE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2FB0845D" w14:textId="6242874F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proofErr w:type="spellStart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21D2AC2B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348795A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36942EF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51" w:type="dxa"/>
            <w:gridSpan w:val="6"/>
            <w:vAlign w:val="center"/>
            <w:hideMark/>
          </w:tcPr>
          <w:p w14:paraId="6DDAF07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406A33C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0E641D15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5851" w:type="dxa"/>
            <w:gridSpan w:val="6"/>
            <w:vAlign w:val="center"/>
            <w:hideMark/>
          </w:tcPr>
          <w:p w14:paraId="31BC68A0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79217C33" w14:textId="77777777" w:rsidTr="0024400F">
        <w:trPr>
          <w:trHeight w:val="330"/>
        </w:trPr>
        <w:tc>
          <w:tcPr>
            <w:tcW w:w="9095" w:type="dxa"/>
            <w:gridSpan w:val="9"/>
            <w:hideMark/>
          </w:tcPr>
          <w:p w14:paraId="2DB0F7DC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14:paraId="39A7F678" w14:textId="77777777" w:rsidTr="0024400F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14A6A318" w14:textId="2D4DDD68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projektu v </w:t>
            </w:r>
            <w:r w:rsidR="00F96882">
              <w:rPr>
                <w:rFonts w:ascii="Arial Narrow" w:hAnsi="Arial Narrow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24400F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24400F">
        <w:trPr>
          <w:trHeight w:val="340"/>
        </w:trPr>
        <w:tc>
          <w:tcPr>
            <w:tcW w:w="3244" w:type="dxa"/>
            <w:gridSpan w:val="3"/>
            <w:vAlign w:val="center"/>
            <w:hideMark/>
          </w:tcPr>
          <w:p w14:paraId="3C84A10B" w14:textId="636BEAB2" w:rsidR="00F426CF" w:rsidRPr="00F83000" w:rsidRDefault="00F426CF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Dátum účinnosti </w:t>
            </w:r>
            <w:r w:rsidR="00A5426A">
              <w:rPr>
                <w:rFonts w:ascii="Arial Narrow" w:hAnsi="Arial Narrow"/>
                <w:color w:val="000000"/>
                <w:sz w:val="20"/>
                <w:szCs w:val="20"/>
              </w:rPr>
              <w:t>Zmluv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y o NFP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24400F">
        <w:trPr>
          <w:trHeight w:val="765"/>
        </w:trPr>
        <w:tc>
          <w:tcPr>
            <w:tcW w:w="3244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24400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14:paraId="33C4CA42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47C9560C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6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11F6D63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4583C262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7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6AC5065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391F2A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3117CF69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 xml:space="preserve">Žiadosť o platbu - zúčtovanie </w:t>
            </w:r>
            <w:proofErr w:type="spellStart"/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predfinancovania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97CAC95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3EF5CE3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76F5A23E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Ostatné výdavky - externé služby (</w:t>
            </w:r>
            <w:proofErr w:type="spellStart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outsourcing</w:t>
            </w:r>
            <w:proofErr w:type="spellEnd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); </w:t>
            </w:r>
          </w:p>
          <w:p w14:paraId="485E2B8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5FB9599F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64B018B4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2B0997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5BFC4F88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7984046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8AA924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2BA8F20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6A119697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3FCB022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6A1DC60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134358D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19B4A0A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4182F68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minimis</w:t>
            </w:r>
            <w:proofErr w:type="spellEnd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837D801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7166851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050C9E53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Fyzická kontrola prebiehajúcich aktivít; </w:t>
            </w:r>
          </w:p>
          <w:p w14:paraId="5022770C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53DD73B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Publicita projektu; </w:t>
            </w:r>
          </w:p>
          <w:p w14:paraId="4076E46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 w:rsidR="00AA10AA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8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2C250176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6CDE444A" w14:textId="77777777"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22B5CEA1" w14:textId="17CAB7F2" w:rsidR="00906D6C" w:rsidRPr="00F83000" w:rsidRDefault="00906D6C" w:rsidP="006400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Iný predmet kontroly</w:t>
            </w:r>
            <w:r w:rsidR="00622C1D">
              <w:rPr>
                <w:rFonts w:ascii="Arial Narrow" w:hAnsi="Arial Narrow"/>
                <w:color w:val="000000"/>
                <w:sz w:val="20"/>
                <w:szCs w:val="20"/>
              </w:rPr>
              <w:t xml:space="preserve"> definovaný RO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9"/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F426CF" w:rsidRPr="00F83000" w14:paraId="35DD8CD1" w14:textId="77777777" w:rsidTr="0024400F">
        <w:trPr>
          <w:trHeight w:val="330"/>
        </w:trPr>
        <w:tc>
          <w:tcPr>
            <w:tcW w:w="3244" w:type="dxa"/>
            <w:gridSpan w:val="3"/>
            <w:vAlign w:val="center"/>
            <w:hideMark/>
          </w:tcPr>
          <w:p w14:paraId="1F9022AA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20"/>
            </w:r>
          </w:p>
        </w:tc>
        <w:tc>
          <w:tcPr>
            <w:tcW w:w="5851" w:type="dxa"/>
            <w:gridSpan w:val="6"/>
            <w:vAlign w:val="center"/>
            <w:hideMark/>
          </w:tcPr>
          <w:p w14:paraId="778EA1AE" w14:textId="3E17A1AE"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kontrola /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>Finančná 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  <w:r w:rsidR="008D0203">
              <w:rPr>
                <w:rFonts w:ascii="Arial Narrow" w:hAnsi="Arial Narrow"/>
                <w:color w:val="000000"/>
                <w:sz w:val="20"/>
                <w:szCs w:val="20"/>
              </w:rPr>
              <w:t>/Administratívna finančná kontrola a finančná kontrola na mieste</w:t>
            </w:r>
          </w:p>
        </w:tc>
      </w:tr>
      <w:tr w:rsidR="00F426CF" w:rsidRPr="00F426CF" w14:paraId="584E3738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4E4A29" w:rsidRPr="00F426CF" w14:paraId="62CE2B31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421A89DA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FB92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Zodpovedajú tovary, služby a práce deklarované na účtovných dokladoch rovnocennej dôkaznej hodnoty, resp. dokumentácii, ktorá ich nahradzuje a ktoré boli nárokované na RO spolu so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skutočnosti?</w:t>
            </w:r>
          </w:p>
        </w:tc>
        <w:tc>
          <w:tcPr>
            <w:tcW w:w="571" w:type="dxa"/>
            <w:vAlign w:val="center"/>
            <w:hideMark/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72A6014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275B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DC8F9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71" w:type="dxa"/>
            <w:vAlign w:val="center"/>
            <w:hideMark/>
          </w:tcPr>
          <w:p w14:paraId="6F7D381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DED3C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7057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E84EF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0BAFBE2C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FB4ACE4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598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71" w:type="dxa"/>
            <w:vAlign w:val="center"/>
            <w:hideMark/>
          </w:tcPr>
          <w:p w14:paraId="32B265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FBE01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D029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D88D4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DAC694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01F635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33EEA0" w14:textId="2BA26315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E67AA18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A4ED0F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B41C60" w14:textId="0FBFF26D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pravidlá v oblasti informovania a publicity dodržané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4B17DF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3B61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1838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37A2A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696A43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9F55B3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B960F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Udržateľný rozvoj?</w:t>
            </w:r>
          </w:p>
        </w:tc>
        <w:tc>
          <w:tcPr>
            <w:tcW w:w="571" w:type="dxa"/>
            <w:vAlign w:val="center"/>
            <w:hideMark/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C2711A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DCD93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Rovnosť príležitostí?</w:t>
            </w:r>
          </w:p>
        </w:tc>
        <w:tc>
          <w:tcPr>
            <w:tcW w:w="571" w:type="dxa"/>
            <w:vAlign w:val="center"/>
            <w:hideMark/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5BEE00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C654A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F3AE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A45E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56AF9E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401382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71" w:type="dxa"/>
            <w:vAlign w:val="center"/>
            <w:hideMark/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648D0B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83B636" w14:textId="51C3F24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321FD72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5AFB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A3BCCD" w14:textId="72B241E5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</w:t>
            </w:r>
            <w:del w:id="35" w:author="Autor">
              <w:r w:rsidRPr="00F426CF" w:rsidDel="00FB0EB9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36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podvodu</w:t>
            </w:r>
            <w:ins w:id="37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? (postupuje sa v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zmysle usmernení Ministerstva financií SR- najmä usmernenia k nezrovnalostiam)</w:t>
            </w:r>
          </w:p>
        </w:tc>
        <w:tc>
          <w:tcPr>
            <w:tcW w:w="571" w:type="dxa"/>
            <w:vAlign w:val="center"/>
            <w:hideMark/>
          </w:tcPr>
          <w:p w14:paraId="3D8EE7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2E6364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09F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04970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2 - Vedenie účtovníctva o skutočnostiach týkajúcich sa projektu</w:t>
            </w:r>
          </w:p>
        </w:tc>
      </w:tr>
      <w:tr w:rsidR="004E4A29" w:rsidRPr="00F426CF" w14:paraId="59694254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7B32ACE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62272F9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2A187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71" w:type="dxa"/>
            <w:vAlign w:val="center"/>
            <w:hideMark/>
          </w:tcPr>
          <w:p w14:paraId="69E5CE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396EB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587F6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D4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A0B8143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1FAA0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3CAAA7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71" w:type="dxa"/>
            <w:vAlign w:val="center"/>
            <w:hideMark/>
          </w:tcPr>
          <w:p w14:paraId="40FB05A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14B0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D39AE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5EB96F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4F06292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6AA0A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24B8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71" w:type="dxa"/>
            <w:vAlign w:val="center"/>
            <w:hideMark/>
          </w:tcPr>
          <w:p w14:paraId="5437AB7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B8F97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48691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F52745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ADDB08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5027971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9CE6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71" w:type="dxa"/>
            <w:vAlign w:val="center"/>
            <w:hideMark/>
          </w:tcPr>
          <w:p w14:paraId="2C6F09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BAF8D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E8FD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8270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A5B52B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5C8F57E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7EB8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r w:rsidR="0086606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71" w:type="dxa"/>
            <w:vAlign w:val="center"/>
            <w:hideMark/>
          </w:tcPr>
          <w:p w14:paraId="1D6D0C5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259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D216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BDD32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7B98F07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1"/>
            </w:r>
          </w:p>
        </w:tc>
      </w:tr>
      <w:tr w:rsidR="004E4A29" w:rsidRPr="00F426CF" w14:paraId="4A81A781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14:paraId="2D4D13C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03DE0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6A5891" w14:textId="653152FF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20D45C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FB47E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01420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4FD93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D13E7D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CC2B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C69EE6" w14:textId="1D4960BE" w:rsidR="00F426CF" w:rsidRPr="00F426CF" w:rsidRDefault="00F426CF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0DCAD52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5FA7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ABFED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CCC3B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8A569D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B33A3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CC3E0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</w:tcPr>
          <w:p w14:paraId="5B7425F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E0B6D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D32E9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AF6A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8F9ACA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4E4A29" w:rsidRPr="00F426CF" w14:paraId="16405FB2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4E4A29" w:rsidRPr="00F426CF" w14:paraId="4B6F758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14:paraId="4C64B20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DFC840D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B62AF8E" w14:textId="61D98CCF"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</w:t>
            </w:r>
            <w:proofErr w:type="spellStart"/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 w:rsidR="00E83484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="00E83484"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03F5A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18828C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90606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CE7B80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BF0FADF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E0E3F7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55CF3" w14:textId="71FBCB99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9EB89E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6428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0306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1154D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3BDE730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6D5286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A7B1CAF" w14:textId="63BE8F3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1" w:type="dxa"/>
            <w:vAlign w:val="center"/>
            <w:hideMark/>
          </w:tcPr>
          <w:p w14:paraId="00081A5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E6B73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0ED93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B041F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EBD9ED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FF06B8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5AD20C" w14:textId="61F7EF0A" w:rsidR="00F426CF" w:rsidRPr="00F426CF" w:rsidRDefault="00F426CF" w:rsidP="00E83484">
            <w:pPr>
              <w:pStyle w:val="Default"/>
              <w:rPr>
                <w:sz w:val="20"/>
                <w:szCs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</w:t>
            </w:r>
            <w:r w:rsidRPr="0024400F">
              <w:rPr>
                <w:rFonts w:ascii="Times New Roman" w:hAnsi="Times New Roman"/>
                <w:sz w:val="20"/>
              </w:rPr>
              <w:lastRenderedPageBreak/>
              <w:t xml:space="preserve">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2838D75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27A9512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A783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202C147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0A3AE76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3B83034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C21B9F3" w14:textId="7F9A4B0A"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</w:t>
            </w:r>
          </w:p>
        </w:tc>
        <w:tc>
          <w:tcPr>
            <w:tcW w:w="571" w:type="dxa"/>
            <w:vAlign w:val="center"/>
            <w:hideMark/>
          </w:tcPr>
          <w:p w14:paraId="24E75C1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5D79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DB7B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4AECA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913EA7F" w14:textId="77777777" w:rsidTr="0024400F">
        <w:trPr>
          <w:gridAfter w:val="1"/>
          <w:wAfter w:w="8" w:type="dxa"/>
          <w:trHeight w:val="1298"/>
        </w:trPr>
        <w:tc>
          <w:tcPr>
            <w:tcW w:w="1002" w:type="dxa"/>
            <w:vAlign w:val="center"/>
            <w:hideMark/>
          </w:tcPr>
          <w:p w14:paraId="0268D8DC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542A4B" w14:textId="2A41DE50" w:rsidR="00F426CF" w:rsidRPr="00F426CF" w:rsidRDefault="00F426CF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0D30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 xml:space="preserve"> 357/</w:t>
            </w:r>
            <w:r w:rsidRPr="00F426CF">
              <w:rPr>
                <w:color w:val="000000"/>
                <w:sz w:val="20"/>
                <w:szCs w:val="20"/>
              </w:rPr>
              <w:t>20</w:t>
            </w:r>
            <w:r w:rsidR="00A2041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36E745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6ECAE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6A8B8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77C02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142291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17B8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0E8A81" w14:textId="43C09006" w:rsidR="00F426CF" w:rsidRPr="004E4A29" w:rsidRDefault="00F426CF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</w:t>
            </w:r>
            <w:r w:rsidR="00503240"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39E435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E849E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6711C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12205B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2117BE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2EB7CF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4E6E58" w14:textId="43196380" w:rsidR="00F426CF" w:rsidRPr="00F426CF" w:rsidRDefault="00F426CF" w:rsidP="0097463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v súlade so systémom financovania dohodnutým v zmysle </w:t>
            </w:r>
            <w:r w:rsidR="0097463D"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71" w:type="dxa"/>
            <w:vAlign w:val="center"/>
            <w:hideMark/>
          </w:tcPr>
          <w:p w14:paraId="0CEC004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D2B91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13B4B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09D3DD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D4E419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3CB5D1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BBEB46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0E1B17E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71B08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48EAF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0E99D8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4A29" w:rsidRPr="00F426CF" w14:paraId="5DF24DDB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E4A29" w:rsidRPr="00F426CF" w14:paraId="5208A1C3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BED3BF4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32A01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345B9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70A9688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1C966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C2DBA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70DD78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568113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721E70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A95D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5E85FB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1447B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60F9EE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4FEDF2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4834DE2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4693C9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45CC3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Súhlasia číselné prepočty jednotlivých položiek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4B71FC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4B2D6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F19718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2623B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D11034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F3B3A56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39C99D" w14:textId="400B088E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59F853B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6B1735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2D03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A67E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C82DBE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0B79185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567B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59B9871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154C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D3533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0EAB23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B7C112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8F8533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5D1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137A36D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9596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FB36EB9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B80E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C147C3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1A9ED38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FE22BB" w14:textId="02540E60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6875247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C33D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0E05A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C31E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A47A8A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EEDE8A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DC3EA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425D7E4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C2B80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1986A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250A1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8D4FD1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A1E3802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5782B0" w14:textId="6DB823BB" w:rsidR="00F426CF" w:rsidRPr="00F426CF" w:rsidRDefault="00F426CF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predloženými účtovnými dokladmi, resp. dokumentáci</w:t>
            </w:r>
            <w:r w:rsidR="00F96882">
              <w:rPr>
                <w:color w:val="000000"/>
                <w:sz w:val="20"/>
                <w:szCs w:val="20"/>
              </w:rPr>
              <w:t>ou</w:t>
            </w:r>
            <w:r w:rsidRPr="00F426CF">
              <w:rPr>
                <w:color w:val="000000"/>
                <w:sz w:val="20"/>
                <w:szCs w:val="20"/>
              </w:rPr>
              <w:t xml:space="preserve">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3C3D6B3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47B9B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C379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DD3F5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C6B2DF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DFE7C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A751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173A148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2A3127A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C9F6A6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10809C1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BA8FB55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29127891" w14:textId="4B3712B4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4A.2.1.11</w:t>
            </w:r>
          </w:p>
        </w:tc>
        <w:tc>
          <w:tcPr>
            <w:tcW w:w="4107" w:type="dxa"/>
            <w:gridSpan w:val="3"/>
            <w:vAlign w:val="center"/>
          </w:tcPr>
          <w:p w14:paraId="44A81A28" w14:textId="436FE6E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000055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7D59D4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9007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1BB2D9" w14:textId="36FAEFAF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zálohovej platby/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Pr="00640099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Pr="00640099">
              <w:rPr>
                <w:bCs/>
                <w:color w:val="000000"/>
                <w:sz w:val="16"/>
                <w:szCs w:val="16"/>
              </w:rPr>
              <w:t>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A65887" w:rsidRPr="00F426CF" w14:paraId="68DE32B0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0A13F2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4B7F3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5BABA1" w14:textId="4C3FB93E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D433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B950C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5C9E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298A0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5085FC82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531782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F34EB6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37C900" w14:textId="43B2571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326E5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3124F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664DD5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D48D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4CC6382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29FE6A6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nárokované neoprávnené deklarované výdavky v zmysle čl. 69 ods. 3 všeobecného nariadenia a ostatných relevantných dokumentov?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77830F7" w14:textId="77777777" w:rsidTr="0024400F">
        <w:trPr>
          <w:gridAfter w:val="1"/>
          <w:wAfter w:w="8" w:type="dxa"/>
          <w:trHeight w:val="178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4594AF2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nárokované neoprávnené finančné prostriedky/neoprávnené deklarované výdavky v zmysle nastavených národných pravidiel (operačný program, programový manuál, výzva/písomné vyzvanie, schéma štátnej pomoci, schéma pomoci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de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pod.)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D2FDE3E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EFBA4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06DBA5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91FF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</w:tcPr>
          <w:p w14:paraId="27F5944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46CC0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E0DE6A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56AB2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E6DE65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C9EC7E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82682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</w:tcPr>
          <w:p w14:paraId="56E36E5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0D2AA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2AAF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2AAD303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A265ED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92B7A8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08EA8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</w:tcPr>
          <w:p w14:paraId="651A3A8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44F03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C0424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BB5E8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DEBAD5B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1B4DB3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5667B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8BEA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</w:tcPr>
          <w:p w14:paraId="5DA2D6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FC678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1D90B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44DBE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5474D52B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A65887" w:rsidRPr="00F426CF" w:rsidRDefault="00A65887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15CD823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122B8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0807FA" w14:textId="2BC4DA5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doložené požadovanými dokladmi v zmysle podmienok stanovených RO a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B26D82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3E9A2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AC58C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D6B43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FFA0C7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097411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B65BD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</w:tcPr>
          <w:p w14:paraId="07EEDCC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199118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41D08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E93098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07B0054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6BDE60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2DC9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4D912C8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65F36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38D29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F4194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398903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9C86543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7E1B7E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4957BB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C6E71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9CF72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C2BF8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C9A1266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E4A072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900BBC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C2FC67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DE680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4A8E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57B3D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3CD04B5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5DFCF0B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3A4907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610710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vykonaná kontrola verejného obstarávania/obstarávania?</w:t>
            </w:r>
          </w:p>
        </w:tc>
        <w:tc>
          <w:tcPr>
            <w:tcW w:w="571" w:type="dxa"/>
            <w:vAlign w:val="center"/>
            <w:hideMark/>
          </w:tcPr>
          <w:p w14:paraId="7FCBF69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BF3C9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8563B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4F8062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34E6EA2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AB7066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03E3A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</w:tcPr>
          <w:p w14:paraId="2F424FE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FFDB3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886F7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2A114F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7ED0B49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9B0B31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D2DDD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7696015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3BF085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B04E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B1C49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FC6ADA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7AC2759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6E40C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1" w:type="dxa"/>
            <w:vAlign w:val="center"/>
            <w:hideMark/>
          </w:tcPr>
          <w:p w14:paraId="2AB8A62E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CC04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5E51C1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734FBD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883B0E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401792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7" w:type="dxa"/>
            <w:gridSpan w:val="3"/>
            <w:vAlign w:val="center"/>
          </w:tcPr>
          <w:p w14:paraId="5792771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2"/>
            </w:r>
            <w:r>
              <w:rPr>
                <w:color w:val="000000"/>
                <w:sz w:val="20"/>
                <w:szCs w:val="20"/>
              </w:rPr>
              <w:t>, vhodnom množstve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3"/>
            </w:r>
            <w:r>
              <w:rPr>
                <w:color w:val="000000"/>
                <w:sz w:val="20"/>
                <w:szCs w:val="20"/>
              </w:rPr>
              <w:t xml:space="preserve"> a kvalite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4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28EF424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DCDD1D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BF711B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6FB51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A65887" w:rsidRPr="00F426CF" w14:paraId="1088886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lastRenderedPageBreak/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3154470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0E4A14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0B981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1" w:type="dxa"/>
            <w:vAlign w:val="center"/>
            <w:hideMark/>
          </w:tcPr>
          <w:p w14:paraId="5DD6F4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7201D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BDB62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00D0B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22201C" w:rsidRPr="00F96882" w:rsidDel="000D1F76" w14:paraId="73A0E75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5459A198" w:rsidR="0022201C" w:rsidRPr="00B27AA9" w:rsidRDefault="0022201C" w:rsidP="00DE78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4A.</w:t>
            </w:r>
            <w:r w:rsidRPr="00B27AA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22201C" w:rsidRPr="00B27AA9" w:rsidDel="00A65887" w:rsidRDefault="0022201C" w:rsidP="00DE78B6">
            <w:pPr>
              <w:rPr>
                <w:b/>
                <w:color w:val="000000"/>
                <w:sz w:val="20"/>
                <w:szCs w:val="20"/>
              </w:rPr>
            </w:pPr>
            <w:r w:rsidRPr="00B27AA9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1F2F3C56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722A718D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615324E8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4DBBCDB2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096FFEF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ED7125F" w14:textId="38CEF15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4A5.1</w:t>
            </w:r>
          </w:p>
        </w:tc>
        <w:tc>
          <w:tcPr>
            <w:tcW w:w="4107" w:type="dxa"/>
            <w:gridSpan w:val="3"/>
            <w:vAlign w:val="center"/>
          </w:tcPr>
          <w:p w14:paraId="1BE8C1C5" w14:textId="760D81F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1" w:type="dxa"/>
            <w:vAlign w:val="center"/>
          </w:tcPr>
          <w:p w14:paraId="4B5E74C3" w14:textId="7F4038D2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B240A6" w14:textId="5DD0CACC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6D1AF" w14:textId="2E00CD5A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86F4F4" w14:textId="6FD2B5FB" w:rsidR="0022201C" w:rsidRPr="00F96882" w:rsidDel="000D1F76" w:rsidRDefault="0022201C" w:rsidP="00DE78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201C" w:rsidRPr="00F96882" w:rsidDel="000D1F76" w14:paraId="736C7F6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8955121" w14:textId="48509E08" w:rsidR="0022201C" w:rsidRDefault="0022201C" w:rsidP="00DE78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4A5.2</w:t>
            </w:r>
          </w:p>
        </w:tc>
        <w:tc>
          <w:tcPr>
            <w:tcW w:w="4107" w:type="dxa"/>
            <w:gridSpan w:val="3"/>
            <w:vAlign w:val="center"/>
          </w:tcPr>
          <w:p w14:paraId="03561B16" w14:textId="00E080BF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  <w:r w:rsidRPr="00F96882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</w:tc>
        <w:tc>
          <w:tcPr>
            <w:tcW w:w="571" w:type="dxa"/>
            <w:vAlign w:val="center"/>
          </w:tcPr>
          <w:p w14:paraId="1959C208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22201C" w:rsidDel="00A65887" w:rsidRDefault="0022201C" w:rsidP="00DE78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77777777" w:rsidR="0022201C" w:rsidRPr="00F96882" w:rsidDel="000D1F76" w:rsidRDefault="0022201C" w:rsidP="00DE78B6">
            <w:pPr>
              <w:jc w:val="both"/>
              <w:rPr>
                <w:bCs/>
                <w:color w:val="000000"/>
              </w:rPr>
            </w:pPr>
          </w:p>
        </w:tc>
      </w:tr>
      <w:tr w:rsidR="00A65887" w:rsidRPr="00F426CF" w14:paraId="582BB4DB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A65887" w:rsidRPr="00F426CF" w14:paraId="6D8A86E5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A65887" w:rsidRPr="00F426CF" w14:paraId="47AC3557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6FF8DED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487188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DC4EFA6" w14:textId="20D9B029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472A8FC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6DA319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AD2A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34DC6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2693C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988F22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BDE615" w14:textId="5A47C898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130846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5435E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2A52B6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7EB65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216B09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00278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8ADD9" w14:textId="0EE755CD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67322E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3B62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3B6F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3DBA0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7146F27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8106A7" w14:textId="77777777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>4B.1.4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E91A0C" w14:textId="305AD4D7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3C990F0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6E37DFA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064BD4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BD53D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7AE8AA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9D0AD60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981650" w14:textId="5B5848B1" w:rsidR="00A65887" w:rsidRPr="00F426CF" w:rsidRDefault="00A65887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71" w:type="dxa"/>
            <w:vAlign w:val="center"/>
            <w:hideMark/>
          </w:tcPr>
          <w:p w14:paraId="169CDE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0203A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75421C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1650E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BB71FC3" w14:textId="77777777" w:rsidTr="0024400F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1E0AD85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1AD5CE" w14:textId="5C2B4280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1D8902E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C40FA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3E3AFF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E1A656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4F0C69C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4A529B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4FEB2F" w14:textId="5C0713C2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osobou? </w:t>
            </w:r>
            <w:r w:rsidRPr="004E4A29">
              <w:rPr>
                <w:sz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7DFE52F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C1FFB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7AC5B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FF37CB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0EE57C7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A4385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56606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3BBC67F1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EC686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6D5DA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AEB8A5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471FD1B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D552C8B" w14:textId="26FFBAA7" w:rsidR="00A65887" w:rsidRPr="00F426CF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4B.1.9</w:t>
            </w:r>
          </w:p>
        </w:tc>
        <w:tc>
          <w:tcPr>
            <w:tcW w:w="4107" w:type="dxa"/>
            <w:gridSpan w:val="3"/>
            <w:vAlign w:val="center"/>
          </w:tcPr>
          <w:p w14:paraId="579AA577" w14:textId="38CC09C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62CA9F5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24EE58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7C76219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0B49ED" w14:textId="2E8BEF80" w:rsidR="00A65887" w:rsidRPr="00F426CF" w:rsidRDefault="00A65887" w:rsidP="004067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ktorý konkrétny audit/kontrola/certifikačné overovanie finančnú opravu navrhol, percentuálnu sadzbu, kód a názov verejného obstarávania a informáciu, či je finančná oprava potvrdená/nepotvrdená. V prípade, že nepotvrdenú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lastRenderedPageBreak/>
              <w:t>finančnú opravu RO/SO neupla</w:t>
            </w:r>
            <w:r w:rsidR="00867111">
              <w:rPr>
                <w:bCs/>
                <w:color w:val="000000"/>
                <w:sz w:val="16"/>
                <w:szCs w:val="16"/>
              </w:rPr>
              <w:t>t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nil, je tiež potrebné uviesť predmetné informácie. </w:t>
            </w:r>
          </w:p>
        </w:tc>
      </w:tr>
      <w:tr w:rsidR="00A65887" w:rsidRPr="00F426CF" w14:paraId="1561641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lastRenderedPageBreak/>
              <w:t xml:space="preserve">4C - Žiadosť o platbu - zúčtovanie </w:t>
            </w:r>
            <w:proofErr w:type="spellStart"/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predfinancovania</w:t>
            </w:r>
            <w:proofErr w:type="spellEnd"/>
          </w:p>
        </w:tc>
      </w:tr>
      <w:tr w:rsidR="00A65887" w:rsidRPr="00F426CF" w14:paraId="3BE17266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A65887" w:rsidRPr="00F426CF" w:rsidRDefault="00A65887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A65887" w:rsidRPr="00F426CF" w:rsidRDefault="00A65887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77777777" w:rsidR="00A65887" w:rsidRPr="00F426CF" w:rsidRDefault="00A65887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A65887" w:rsidRPr="00F426CF" w14:paraId="411D06C2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A65887" w:rsidRPr="00F426CF" w:rsidRDefault="00A65887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A65887" w:rsidRPr="00F426CF" w:rsidRDefault="00A65887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74FB87E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19923F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06366A" w14:textId="123EE464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Sú údaje v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predloženej cez verejný portál identické s údajmi, ktoré sú uvedené v tlačenej verzii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</w:t>
            </w:r>
            <w:proofErr w:type="spellStart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ŽoP</w:t>
            </w:r>
            <w:proofErr w:type="spellEnd"/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predkladá 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prostredníctvom elektronického podania priamo cez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verejný portál ITMS 2014+, túto skutočnosť RO nekontroluje.</w:t>
            </w:r>
            <w:r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1" w:type="dxa"/>
            <w:vAlign w:val="center"/>
            <w:hideMark/>
          </w:tcPr>
          <w:p w14:paraId="78625F5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F1715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995E88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0564E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D18DFB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9A1218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B506BF" w14:textId="11CC820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 w:rsidR="00F8414E"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D0BA1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808D2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3E803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0D882A7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3F165D8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E4A446C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2FAE46" w14:textId="6DA44A9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v platnom znení?</w:t>
            </w:r>
          </w:p>
        </w:tc>
        <w:tc>
          <w:tcPr>
            <w:tcW w:w="571" w:type="dxa"/>
            <w:vAlign w:val="center"/>
            <w:hideMark/>
          </w:tcPr>
          <w:p w14:paraId="0A3D9D1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C1566C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D54D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4D5DDA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2FAE8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0F865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A0D60C" w14:textId="76A0A908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spracovaná na predpísanom formulári, vyplnená vo všetkých povinných poliach v súlade s platnými pokynmi k vypĺňaniu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43407788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668D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6097B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1A8DCE9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145932F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E479A14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EEE913" w14:textId="0C819172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77068D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72483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90620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7CD08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6F302839" w14:textId="77777777" w:rsidTr="0024400F">
        <w:trPr>
          <w:gridAfter w:val="1"/>
          <w:wAfter w:w="8" w:type="dxa"/>
          <w:trHeight w:val="2295"/>
        </w:trPr>
        <w:tc>
          <w:tcPr>
            <w:tcW w:w="1002" w:type="dxa"/>
            <w:vAlign w:val="center"/>
            <w:hideMark/>
          </w:tcPr>
          <w:p w14:paraId="3D044E92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71D04" w14:textId="7A3E1233" w:rsidR="00A65887" w:rsidRPr="00F426CF" w:rsidRDefault="00A65887" w:rsidP="008D020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zákonov? </w:t>
            </w:r>
          </w:p>
        </w:tc>
        <w:tc>
          <w:tcPr>
            <w:tcW w:w="571" w:type="dxa"/>
            <w:vAlign w:val="center"/>
            <w:hideMark/>
          </w:tcPr>
          <w:p w14:paraId="6831047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84ECD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7E18D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8BE72C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5294F75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583F71D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ABE1D6" w14:textId="6D745013" w:rsidR="00A65887" w:rsidRPr="004E4A29" w:rsidRDefault="00A65887" w:rsidP="0024400F">
            <w:pPr>
              <w:pStyle w:val="Default"/>
              <w:rPr>
                <w:sz w:val="20"/>
              </w:rPr>
            </w:pPr>
            <w:r w:rsidRPr="0024400F">
              <w:rPr>
                <w:rFonts w:ascii="Times New Roman" w:hAnsi="Times New Roman"/>
                <w:sz w:val="20"/>
              </w:rPr>
              <w:t xml:space="preserve">Je </w:t>
            </w:r>
            <w:proofErr w:type="spellStart"/>
            <w:r w:rsidRPr="0024400F">
              <w:rPr>
                <w:rFonts w:ascii="Times New Roman" w:hAnsi="Times New Roman"/>
                <w:sz w:val="20"/>
              </w:rPr>
              <w:t>ŽoP</w:t>
            </w:r>
            <w:proofErr w:type="spellEnd"/>
            <w:r w:rsidRPr="0024400F">
              <w:rPr>
                <w:rFonts w:ascii="Times New Roman" w:hAnsi="Times New Roman"/>
                <w:sz w:val="20"/>
              </w:rPr>
              <w:t xml:space="preserve"> podpísaná štatutárnym orgánom prijímateľa alebo ním poverenou osobou? </w:t>
            </w:r>
          </w:p>
        </w:tc>
        <w:tc>
          <w:tcPr>
            <w:tcW w:w="571" w:type="dxa"/>
            <w:vAlign w:val="center"/>
            <w:hideMark/>
          </w:tcPr>
          <w:p w14:paraId="2703A177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561A16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339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712B40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06B31990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7E27EB5" w14:textId="77777777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23AA04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7E3E2122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8A12B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FC7F3F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AA7764" w14:textId="77777777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5887" w:rsidRPr="00F426CF" w14:paraId="6C128F39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3BD37371" w14:textId="7670C1B1" w:rsidR="00A65887" w:rsidRPr="00F426CF" w:rsidRDefault="00A65887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7" w:type="dxa"/>
            <w:gridSpan w:val="3"/>
            <w:vAlign w:val="center"/>
          </w:tcPr>
          <w:p w14:paraId="3A00962F" w14:textId="5EC3AB5B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</w:tcPr>
          <w:p w14:paraId="438E64A3" w14:textId="1391A5F1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48B799B4" w14:textId="5597C6E5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46907C16" w14:textId="3AB62FCF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2FF52ED6" w14:textId="7A54F243" w:rsidR="00A65887" w:rsidRPr="00F426CF" w:rsidRDefault="00A65887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09A10217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7DAFD1C" w14:textId="15428199" w:rsidR="00A65887" w:rsidRPr="00F426CF" w:rsidRDefault="00A65887" w:rsidP="00A65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4C.1.10</w:t>
            </w:r>
          </w:p>
        </w:tc>
        <w:tc>
          <w:tcPr>
            <w:tcW w:w="4107" w:type="dxa"/>
            <w:gridSpan w:val="3"/>
            <w:vAlign w:val="center"/>
          </w:tcPr>
          <w:p w14:paraId="372D05A5" w14:textId="576A301C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dodržané zníženie oprávnených výdavkov z dôvodu udelenej finančnej opravy?</w:t>
            </w:r>
          </w:p>
        </w:tc>
        <w:tc>
          <w:tcPr>
            <w:tcW w:w="571" w:type="dxa"/>
            <w:vAlign w:val="center"/>
          </w:tcPr>
          <w:p w14:paraId="553E690D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A65887" w:rsidRPr="00F426CF" w:rsidRDefault="00A6588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1DE9E621" w:rsidR="00A65887" w:rsidRPr="00F426CF" w:rsidRDefault="00A65887" w:rsidP="0040677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predfinancovania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 xml:space="preserve"> RO/SO uvedie identifikáciu predmetnej </w:t>
            </w:r>
            <w:proofErr w:type="spellStart"/>
            <w:r w:rsidR="00C80FB1" w:rsidRPr="00C80FB1">
              <w:rPr>
                <w:bCs/>
                <w:color w:val="000000"/>
                <w:sz w:val="16"/>
                <w:szCs w:val="16"/>
              </w:rPr>
              <w:t>ŽoP</w:t>
            </w:r>
            <w:proofErr w:type="spellEnd"/>
            <w:r w:rsidR="00C80FB1" w:rsidRPr="00C80FB1">
              <w:rPr>
                <w:bCs/>
                <w:color w:val="000000"/>
                <w:sz w:val="16"/>
                <w:szCs w:val="16"/>
              </w:rPr>
              <w:t>.</w:t>
            </w:r>
            <w:r w:rsidR="00821FE5">
              <w:rPr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E78B6" w:rsidRPr="00F426CF" w14:paraId="2CA28B4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DE78B6" w:rsidRPr="00F426CF" w14:paraId="274B2C0B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3FD0BDD4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9E57A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3A174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</w:tcPr>
          <w:p w14:paraId="23F9918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5123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D4E3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36D68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F3486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0F3E1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EBF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</w:tcPr>
          <w:p w14:paraId="0383E1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5D00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BE9B7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3254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D966476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12E414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8A5B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71" w:type="dxa"/>
            <w:vAlign w:val="center"/>
            <w:hideMark/>
          </w:tcPr>
          <w:p w14:paraId="04EA74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77B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85EBB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55BCB6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059EE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8F85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7C8D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71" w:type="dxa"/>
            <w:vAlign w:val="center"/>
            <w:hideMark/>
          </w:tcPr>
          <w:p w14:paraId="355519A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C58D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E3C0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61A5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0664F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CAE640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045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</w:tcPr>
          <w:p w14:paraId="61B320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FE98B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A2F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DD11F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EBAB33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C5CB28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398124" w14:textId="312E467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1C2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1170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125F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D3BB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7F25475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B7A1D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3B2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</w:tcPr>
          <w:p w14:paraId="7CA863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0A0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6973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6F328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7A6239D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69F1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49E6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12F00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325B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0E09B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96A78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C6939E7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BB106C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5E5B8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</w:tcPr>
          <w:p w14:paraId="0BEA5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F244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41C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03F8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9058F9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BDF406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B5FE44" w14:textId="31BFE089" w:rsidR="00DE78B6" w:rsidRPr="00F426CF" w:rsidRDefault="00DE78B6" w:rsidP="00F96882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</w:tcPr>
          <w:p w14:paraId="66E84A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80C0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6651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5B562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141838F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DE78B6" w:rsidRPr="00F426CF" w14:paraId="026A0248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5194F2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7E630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4E89F6D" w14:textId="2915C86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B38DE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AE87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8D7E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3890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CE0589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FDD30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964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71" w:type="dxa"/>
            <w:vAlign w:val="center"/>
            <w:hideMark/>
          </w:tcPr>
          <w:p w14:paraId="7AD492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0279A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01C0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43D21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5E81C7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5B23E5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0F5C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225CE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256B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D4C39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60DC1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C49F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549917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2E8A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648779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4F06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CBFF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256BF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F15654C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59E2A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D7ED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9B329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3B81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DACC7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E3E0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BD17656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2DBF3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239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7FE20A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B5F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94DFA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9D97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EF35A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7 - Ostatné výdavky - externé služby (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outsourcing</w:t>
            </w:r>
            <w:proofErr w:type="spellEnd"/>
            <w:r w:rsidRPr="00F426CF">
              <w:rPr>
                <w:b/>
                <w:bCs/>
                <w:color w:val="FFFFFF"/>
                <w:sz w:val="22"/>
                <w:szCs w:val="22"/>
              </w:rPr>
              <w:t>)</w:t>
            </w:r>
          </w:p>
        </w:tc>
      </w:tr>
      <w:tr w:rsidR="00DE78B6" w:rsidRPr="00F426CF" w14:paraId="58977AA0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6D241E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482F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6395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</w:tcPr>
          <w:p w14:paraId="395FBA4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799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C7192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0B413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73DBED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B375A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5956F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0F1C18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998F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34B4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F3B3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50DB06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CEF1E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C2232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</w:tcPr>
          <w:p w14:paraId="16EFE3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F49C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1DD9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3A139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42F96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35AD5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4702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6E30F4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1A34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4E81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DCF8D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B0E26AF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4F761B30" w14:textId="78EEE305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07" w:type="dxa"/>
            <w:gridSpan w:val="3"/>
            <w:vAlign w:val="center"/>
          </w:tcPr>
          <w:p w14:paraId="00FDE705" w14:textId="535C640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</w:t>
            </w:r>
            <w:proofErr w:type="spellStart"/>
            <w:r w:rsidRPr="00491FC2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491FC2">
              <w:rPr>
                <w:color w:val="000000"/>
                <w:sz w:val="20"/>
                <w:szCs w:val="20"/>
              </w:rPr>
              <w:t xml:space="preserve"> za dodatočné služby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279451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4DA1CB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5A456068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DE78B6" w:rsidRPr="00F426CF" w14:paraId="1BF28C2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0C02AA75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F897D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E6698D" w14:textId="680AAB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</w:tcPr>
          <w:p w14:paraId="036C1A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54221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FAED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72CE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8FA430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5D520C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FBF9E61" w14:textId="3890473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</w:tcPr>
          <w:p w14:paraId="652BC2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E0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A61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B13E6F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DA71D74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7DE742C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DE78B6" w:rsidRPr="00F426CF" w14:paraId="0C05963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E18FFB7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5FCE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8DC273" w14:textId="5C1BB9C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71" w:type="dxa"/>
            <w:vAlign w:val="center"/>
            <w:hideMark/>
          </w:tcPr>
          <w:p w14:paraId="2C699B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721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FE88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D922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42A75F5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017093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CA4972" w14:textId="4595561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</w:tcPr>
          <w:p w14:paraId="51705D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1BA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1B7C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25B6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3C5AAE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BFC208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78C3CC" w14:textId="55C763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finančné prostriedky / deklaruje oprávnené výdavky zodpovedajúce %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FC1A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7B7FBC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E71C37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63ABE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4EE056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7357E51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Hospodárnosť, efektívnosť, účelnosť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účinnosť  výdavkov</w:t>
            </w:r>
          </w:p>
        </w:tc>
      </w:tr>
      <w:tr w:rsidR="00DE78B6" w:rsidRPr="00F426CF" w14:paraId="78DF22B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7D5FB90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BD387B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20AE1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C3559C" w14:textId="00652BE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súvislosti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nárokovanými finančnými prostriedkami/deklarovanými výdavkami v</w:t>
            </w: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vykonaná kontrola verejného obstarávania/obstarávania? </w:t>
            </w:r>
          </w:p>
        </w:tc>
        <w:tc>
          <w:tcPr>
            <w:tcW w:w="571" w:type="dxa"/>
            <w:vAlign w:val="center"/>
            <w:hideMark/>
          </w:tcPr>
          <w:p w14:paraId="6FB83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1A933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8D6E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C4E6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9E2661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D0B63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FA0EFF" w14:textId="44511D3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71" w:type="dxa"/>
            <w:vAlign w:val="center"/>
            <w:hideMark/>
          </w:tcPr>
          <w:p w14:paraId="5C1E42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D8B8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8270C6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14969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0C12EC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D73598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E2326" w14:textId="76DBD0C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obstarávaní/obstarávaní, resp. inú finančnú korekciu?</w:t>
            </w:r>
          </w:p>
        </w:tc>
        <w:tc>
          <w:tcPr>
            <w:tcW w:w="571" w:type="dxa"/>
            <w:vAlign w:val="center"/>
            <w:hideMark/>
          </w:tcPr>
          <w:p w14:paraId="63D74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FBF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4287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54D21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AB539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33EB0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02B3B1" w14:textId="42F1E16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prostriedky/deklarované výdavky projektu primerané, t.j. zodpovedajú obvyklým cenám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danom mieste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čase? </w:t>
            </w:r>
          </w:p>
        </w:tc>
        <w:tc>
          <w:tcPr>
            <w:tcW w:w="571" w:type="dxa"/>
            <w:vAlign w:val="center"/>
            <w:hideMark/>
          </w:tcPr>
          <w:p w14:paraId="4DB457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89FC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B83F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5994B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09F2E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23B2FEF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10.1.5</w:t>
            </w:r>
          </w:p>
        </w:tc>
        <w:tc>
          <w:tcPr>
            <w:tcW w:w="4107" w:type="dxa"/>
            <w:gridSpan w:val="3"/>
            <w:vAlign w:val="center"/>
          </w:tcPr>
          <w:p w14:paraId="24ECBA54" w14:textId="3D69D1B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 vhodnom množstve a kvalite?</w:t>
            </w:r>
          </w:p>
        </w:tc>
        <w:tc>
          <w:tcPr>
            <w:tcW w:w="571" w:type="dxa"/>
            <w:vAlign w:val="center"/>
          </w:tcPr>
          <w:p w14:paraId="28B4E5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ED580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FB055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AC9C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BC903A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4DB95845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A7C37AA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A706479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4CB6F7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3B81001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EECC7D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766F11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F5CF3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1B827D" w14:textId="3ECAFC8F" w:rsidR="00DE78B6" w:rsidRPr="00F426CF" w:rsidRDefault="00DE78B6" w:rsidP="00942A8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prostriedkom, t.j. bola dodržaná zásada „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value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67111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>oney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71" w:type="dxa"/>
            <w:vAlign w:val="center"/>
            <w:hideMark/>
          </w:tcPr>
          <w:p w14:paraId="2F69E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8AAA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BF68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0E5F3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8897AC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3C80E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29436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10BB670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962AF5D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EE8A54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F3DA8FC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A81C8E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22F904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BFCCB1" w14:textId="50011F4B" w:rsidR="00DE78B6" w:rsidRPr="00F426CF" w:rsidRDefault="00DE78B6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4A1C59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9D7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14AB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126A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6F051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00419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7" w:type="dxa"/>
            <w:gridSpan w:val="3"/>
            <w:vAlign w:val="center"/>
          </w:tcPr>
          <w:p w14:paraId="28495C3E" w14:textId="77777777" w:rsidR="00DE78B6" w:rsidRPr="00F426CF" w:rsidRDefault="00DE78B6" w:rsidP="005312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71" w:type="dxa"/>
            <w:vAlign w:val="center"/>
          </w:tcPr>
          <w:p w14:paraId="21648A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918CC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756D8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9C82CE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045FBAC5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1230A29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4849B9AF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F6552E7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D2A4A12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A6892CB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8D45221" w14:textId="77777777" w:rsidR="00DE78B6" w:rsidRPr="00F426CF" w:rsidRDefault="00DE78B6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36C6C2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78CD7E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44A0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</w:tcPr>
          <w:p w14:paraId="60CB3C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FE4AD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2E83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FEF62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A89B0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073D2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7173C6" w14:textId="2E1D94C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  <w:hideMark/>
          </w:tcPr>
          <w:p w14:paraId="69733A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8C13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CCDAF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9D8F1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6633E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94FE2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8B4712E" w14:textId="3FE1FA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4D66BF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D2A6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8B2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068D4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207D380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EE138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B80AD" w14:textId="7AE6B22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71" w:type="dxa"/>
            <w:vAlign w:val="center"/>
            <w:hideMark/>
          </w:tcPr>
          <w:p w14:paraId="12C45E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26D96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133AF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F0E18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384E684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7F4DDCE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DE78B6" w:rsidRPr="00F426CF" w14:paraId="59E521CA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4CBFF03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4E271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3E55A1" w14:textId="691FAC0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splnené podmienky pre krížové financovanie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</w:tcPr>
          <w:p w14:paraId="5567C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08F4BE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2E44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A0FD7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A5ED50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A6F07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6F84B4" w14:textId="473BBE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</w:tcPr>
          <w:p w14:paraId="214299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02C34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C0964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27BA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59E683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1FC7E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5440E7A" w14:textId="792B9C2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</w:tcPr>
          <w:p w14:paraId="4EEC554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B919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CE29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22A19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7A9B96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1912CEC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DE78B6" w:rsidRPr="00F426CF" w14:paraId="722668C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684658D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8FBC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52366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</w:tcPr>
          <w:p w14:paraId="53FE47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D111A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2732F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EDB84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F8691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38C19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66AE5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</w:tcPr>
          <w:p w14:paraId="2A3C2C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7310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4C91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2836CF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F2603C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E39E8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1444880" w14:textId="019361C4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</w:tcPr>
          <w:p w14:paraId="739E32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0787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E224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AE8B6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54F5A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6C70D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30D53F" w14:textId="244422C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</w:tcPr>
          <w:p w14:paraId="7B71AB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EDCB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2731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928D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FFEA0F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61385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BB94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3B29FD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E44E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96C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FD1AE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504083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671AC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04A6F1" w14:textId="2E3FFD2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</w:tcPr>
          <w:p w14:paraId="27853C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5C8F2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ED28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268D3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40FFB7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67DFA1E6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DE78B6" w:rsidRPr="00F426CF" w14:paraId="3629FB16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B3FF2B0" w14:textId="77777777" w:rsidTr="0024400F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0392491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09F55B" w14:textId="584D0F4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</w:tcPr>
          <w:p w14:paraId="7F1678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111B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69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32C1C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927B16E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F4E213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5D9F5E" w14:textId="48DC0187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9B77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F89BF9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87FA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A6556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A79419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CE8E5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37A774" w14:textId="14A179D5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371FCC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9FC0A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2207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FDF5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F87E86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8E963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C90108B" w14:textId="4A67050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7DD77C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E2BD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B82CA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9A3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07239F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EC1E0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498FA5" w14:textId="6017BEF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zapísaní vlastníckeho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nehnuteľností?</w:t>
            </w:r>
          </w:p>
        </w:tc>
        <w:tc>
          <w:tcPr>
            <w:tcW w:w="571" w:type="dxa"/>
            <w:vAlign w:val="center"/>
            <w:hideMark/>
          </w:tcPr>
          <w:p w14:paraId="5D188C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11C94E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439E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8EFC4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D3E6F2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0A06C841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DE78B6" w:rsidRPr="00F426CF" w14:paraId="121A6BB7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97A4E5F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AA2FE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A1BCEAC" w14:textId="0A343FE6" w:rsidR="00DE78B6" w:rsidRPr="00F426CF" w:rsidRDefault="00DE78B6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7D49C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7A9E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1DE79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74A53B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6D79E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41D89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3F176A" w14:textId="60DB6ECF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ustanoveniam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vykonávacím vyhláškam?</w:t>
            </w:r>
          </w:p>
        </w:tc>
        <w:tc>
          <w:tcPr>
            <w:tcW w:w="571" w:type="dxa"/>
            <w:vAlign w:val="center"/>
            <w:hideMark/>
          </w:tcPr>
          <w:p w14:paraId="2B720A7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08193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BD71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4BA557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1A7C1DE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1E9FA7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3B8584" w14:textId="094CDD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1E7E1F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91FA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6349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BF0EC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E69E3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C50AA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5D067" w14:textId="0D09A18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prekladateľoch)?</w:t>
            </w:r>
          </w:p>
        </w:tc>
        <w:tc>
          <w:tcPr>
            <w:tcW w:w="571" w:type="dxa"/>
            <w:vAlign w:val="center"/>
            <w:hideMark/>
          </w:tcPr>
          <w:p w14:paraId="3888E5C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E5051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0174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D322B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997192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94F98F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ACFDFF" w14:textId="296E24E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nehnuteľností?</w:t>
            </w:r>
          </w:p>
        </w:tc>
        <w:tc>
          <w:tcPr>
            <w:tcW w:w="571" w:type="dxa"/>
            <w:vAlign w:val="center"/>
            <w:hideMark/>
          </w:tcPr>
          <w:p w14:paraId="009902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035F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D8C6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2B15F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98F00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AC10C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0CA3EA" w14:textId="422BB01B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</w:tcPr>
          <w:p w14:paraId="17F9515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2C1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B973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9C77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4B17ED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3C30F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2ECB46" w14:textId="789DC64D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</w:tcPr>
          <w:p w14:paraId="4038EC9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2D9EE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A4FE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D1623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045EF1C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57CD637E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DE78B6" w:rsidRPr="00F426CF" w14:paraId="7E25B4E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975854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79B23C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B8FD08" w14:textId="2C7764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</w:tcPr>
          <w:p w14:paraId="04D0176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1E17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38B3B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7FEB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AD4746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C8813D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6D3D3F" w14:textId="7B58CBA2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08D391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7838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895C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AA7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7B26A4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82B50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86812D5" w14:textId="18890D5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ukazovateľov?</w:t>
            </w:r>
          </w:p>
        </w:tc>
        <w:tc>
          <w:tcPr>
            <w:tcW w:w="571" w:type="dxa"/>
            <w:vAlign w:val="center"/>
            <w:hideMark/>
          </w:tcPr>
          <w:p w14:paraId="1BA732D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557A0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37534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F82CA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63701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A5491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F1E2E0" w14:textId="5CD0EC3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</w:tcPr>
          <w:p w14:paraId="7F999E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5B55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E5518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4A1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E6BE59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5602C342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DE78B6" w:rsidRPr="00F426CF" w14:paraId="79817239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C444B5C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607EC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DEF65" w14:textId="5642CE98" w:rsidR="00DE78B6" w:rsidRPr="00F426CF" w:rsidRDefault="00DE78B6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30D5C17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6AFE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AE23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589A3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17A30D0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30BD38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BDAF7C" w14:textId="5FF1B9D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(t.j. dokumentácie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inými 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projektami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daného prijímateľa?</w:t>
            </w:r>
          </w:p>
        </w:tc>
        <w:tc>
          <w:tcPr>
            <w:tcW w:w="571" w:type="dxa"/>
            <w:vAlign w:val="center"/>
            <w:hideMark/>
          </w:tcPr>
          <w:p w14:paraId="43022E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AC5E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098E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58AC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FC7DC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57745104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DE78B6" w:rsidRPr="00F426CF" w14:paraId="3DD3002E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019689D6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2BAAB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61501A" w14:textId="65FCBCA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obstarávaní?</w:t>
            </w:r>
          </w:p>
        </w:tc>
        <w:tc>
          <w:tcPr>
            <w:tcW w:w="571" w:type="dxa"/>
            <w:vAlign w:val="center"/>
            <w:hideMark/>
          </w:tcPr>
          <w:p w14:paraId="664ABC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1F16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FA74E2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6F1C1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C30C701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09E73651" w14:textId="0446BAC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7" w:type="dxa"/>
            <w:gridSpan w:val="3"/>
            <w:vAlign w:val="center"/>
          </w:tcPr>
          <w:p w14:paraId="061B7B33" w14:textId="4F9552E9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</w:t>
            </w:r>
            <w:proofErr w:type="spellStart"/>
            <w:r w:rsidRPr="00611722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611722">
              <w:rPr>
                <w:color w:val="000000"/>
                <w:sz w:val="20"/>
                <w:szCs w:val="20"/>
              </w:rPr>
              <w:t xml:space="preserve"> za dodatočné stavebné práce vykonaná kontrola verejného obstarávania/obstarávania, a bolo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675208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9B72DA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7328F8B" w14:textId="2BDD2E5A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9B96E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71" w:type="dxa"/>
            <w:vAlign w:val="center"/>
            <w:hideMark/>
          </w:tcPr>
          <w:p w14:paraId="19DDD49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3129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0677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6327B7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D74168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5FBDC1" w14:textId="5F47FF92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FF7D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71" w:type="dxa"/>
            <w:vAlign w:val="center"/>
            <w:hideMark/>
          </w:tcPr>
          <w:p w14:paraId="4683BEF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41E10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626E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26F43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FB4E5F8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923C7F" w14:textId="68246BD0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27B8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</w:tcPr>
          <w:p w14:paraId="40CE300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158F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2B3C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CA809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55AE8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E73A41" w14:textId="5848FA5B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B29D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71" w:type="dxa"/>
            <w:vAlign w:val="center"/>
            <w:hideMark/>
          </w:tcPr>
          <w:p w14:paraId="3D49ED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333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5E6A0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608A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D6221A2" w14:textId="77777777" w:rsidTr="0024400F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03163B8F" w14:textId="02B94F34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F77DD9" w14:textId="1A201EB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NFP)?</w:t>
            </w:r>
          </w:p>
        </w:tc>
        <w:tc>
          <w:tcPr>
            <w:tcW w:w="571" w:type="dxa"/>
            <w:vAlign w:val="center"/>
            <w:hideMark/>
          </w:tcPr>
          <w:p w14:paraId="5FA397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F1ED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339F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838A6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11176A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B119DE" w14:textId="5D46F506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A47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71" w:type="dxa"/>
            <w:vAlign w:val="center"/>
            <w:hideMark/>
          </w:tcPr>
          <w:p w14:paraId="4FD8716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41D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74DB6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E1119A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46A211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601C8FF" w14:textId="0632CDE9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88C0C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</w:tcPr>
          <w:p w14:paraId="025903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ED60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9FCC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296FE32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7CF8EB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683511C" w14:textId="6612183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B610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71" w:type="dxa"/>
            <w:vAlign w:val="center"/>
            <w:hideMark/>
          </w:tcPr>
          <w:p w14:paraId="235663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4266A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C5AF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AF5191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71021A8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A3181C" w14:textId="5F38EFFE" w:rsidR="00DE78B6" w:rsidRPr="00F426CF" w:rsidRDefault="00DE78B6" w:rsidP="00611722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E0E0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</w:tcPr>
          <w:p w14:paraId="3D0B07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3CE4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213E3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BDBE9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FE393F1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18 - Odpisy, režijné náklady a vecné príspevky</w:t>
            </w:r>
          </w:p>
        </w:tc>
      </w:tr>
      <w:tr w:rsidR="00DE78B6" w:rsidRPr="00F426CF" w14:paraId="046CD2FC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2CEC5FAE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E6C7C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8A893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71" w:type="dxa"/>
            <w:vAlign w:val="center"/>
            <w:hideMark/>
          </w:tcPr>
          <w:p w14:paraId="52BEC2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41E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FE5A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0AFF2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EAFC24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31F532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C4E6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</w:tcPr>
          <w:p w14:paraId="13C476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ABC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21C0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1D65796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CF2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D7EB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6FF2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</w:tcPr>
          <w:p w14:paraId="26C9C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432C1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CFEF3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BDFA95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5EB24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26A40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37EB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</w:tcPr>
          <w:p w14:paraId="494E7D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33475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59D0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A581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605C20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E9396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4D3E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</w:tcPr>
          <w:p w14:paraId="356952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4949D2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5E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78C66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A3415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3BAF10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</w:tcPr>
          <w:p w14:paraId="65BD2B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5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</w:tcPr>
          <w:p w14:paraId="254A03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DC30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AE94F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5A9E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DE78B6" w:rsidRPr="00F426CF" w14:paraId="3C8234C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00F1C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C039F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71" w:type="dxa"/>
            <w:vAlign w:val="center"/>
            <w:hideMark/>
          </w:tcPr>
          <w:p w14:paraId="3F7C56D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1CC3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8FC0A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DE76D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677225E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A3091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53BD6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71" w:type="dxa"/>
            <w:vAlign w:val="center"/>
            <w:hideMark/>
          </w:tcPr>
          <w:p w14:paraId="7B95E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98B56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72FF3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B5A49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ACDBA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36E6C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3DC56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odpisov?</w:t>
            </w:r>
          </w:p>
        </w:tc>
        <w:tc>
          <w:tcPr>
            <w:tcW w:w="571" w:type="dxa"/>
            <w:vAlign w:val="center"/>
            <w:hideMark/>
          </w:tcPr>
          <w:p w14:paraId="32CBBF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D773C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51207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56CAB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2231CB5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37450F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052FA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</w:tcPr>
          <w:p w14:paraId="2A6AB4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ACAB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3313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7211D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62799C2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810F6B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D49A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</w:tcPr>
          <w:p w14:paraId="404570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0010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967F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9BF58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9AA8F9B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426D2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6294E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</w:tcPr>
          <w:p w14:paraId="1BF69D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3C3A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452A9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7EDB2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532B4E7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F5413B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85F8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</w:tcPr>
          <w:p w14:paraId="19A4B5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DB1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1BC4B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6637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FBD838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552F89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1821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77C492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25B4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88AB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61D5E76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2CE6286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6C7D6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1455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341386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B7AF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4A5F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4658E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02FF36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2A6942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8DB3F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163D0B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E974A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D2C24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8B831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1DB493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A64A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18.17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15370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08EC32B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62CBB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2EADA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6C9E9DD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0F58C872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DA55D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0D02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</w:tcPr>
          <w:p w14:paraId="1A333CA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AA12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8753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793E22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5863398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5C0E66B3" w14:textId="77777777" w:rsidR="00DE78B6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7" w:type="dxa"/>
            <w:gridSpan w:val="3"/>
            <w:vAlign w:val="center"/>
          </w:tcPr>
          <w:p w14:paraId="2F86BE17" w14:textId="77777777" w:rsidR="00DE78B6" w:rsidRPr="00F426CF" w:rsidRDefault="00DE78B6" w:rsidP="00E90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činnosti/vlastného výkonu do projektu (ak je to relevantné)?</w:t>
            </w:r>
          </w:p>
        </w:tc>
        <w:tc>
          <w:tcPr>
            <w:tcW w:w="571" w:type="dxa"/>
            <w:vAlign w:val="center"/>
          </w:tcPr>
          <w:p w14:paraId="5F3742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608F4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097CAA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5A465CCE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</w:p>
        </w:tc>
      </w:tr>
      <w:tr w:rsidR="00DE78B6" w:rsidRPr="00F426CF" w14:paraId="6E01DB8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DE78B6" w:rsidRPr="00F426CF" w14:paraId="0BF7A596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:rsidDel="005C6739" w14:paraId="69D178C6" w14:textId="201F32BA" w:rsidTr="0024400F">
        <w:trPr>
          <w:gridAfter w:val="1"/>
          <w:wAfter w:w="8" w:type="dxa"/>
          <w:trHeight w:val="1275"/>
          <w:del w:id="38" w:author="Autor"/>
        </w:trPr>
        <w:tc>
          <w:tcPr>
            <w:tcW w:w="1002" w:type="dxa"/>
            <w:vAlign w:val="center"/>
            <w:hideMark/>
          </w:tcPr>
          <w:p w14:paraId="36982856" w14:textId="220F015B" w:rsidR="00DE78B6" w:rsidRPr="00F426CF" w:rsidDel="005C6739" w:rsidRDefault="00DE78B6" w:rsidP="00F426CF">
            <w:pPr>
              <w:jc w:val="center"/>
              <w:rPr>
                <w:del w:id="39" w:author="Autor"/>
                <w:color w:val="000000"/>
                <w:sz w:val="20"/>
                <w:szCs w:val="20"/>
              </w:rPr>
            </w:pPr>
            <w:del w:id="40" w:author="Autor">
              <w:r w:rsidRPr="00F426CF" w:rsidDel="005C6739">
                <w:rPr>
                  <w:color w:val="000000"/>
                  <w:sz w:val="20"/>
                  <w:szCs w:val="20"/>
                </w:rPr>
                <w:delText>19.1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0650319B" w14:textId="19F81AAD" w:rsidR="00DE78B6" w:rsidRPr="00F426CF" w:rsidDel="005C6739" w:rsidRDefault="00DE78B6" w:rsidP="00465704">
            <w:pPr>
              <w:rPr>
                <w:del w:id="41" w:author="Autor"/>
                <w:color w:val="000000"/>
                <w:sz w:val="20"/>
                <w:szCs w:val="20"/>
              </w:rPr>
            </w:pPr>
            <w:del w:id="42" w:author="Autor"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Predložil prijímateľ 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 xml:space="preserve">správu o splnených opatreniach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>prijatých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na nápravu nedostatkov zistených 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vykonanými kontrolami (</w:delText>
              </w:r>
              <w:r w:rsidDel="005C6739">
                <w:rPr>
                  <w:color w:val="000000"/>
                  <w:sz w:val="20"/>
                  <w:szCs w:val="20"/>
                </w:rPr>
                <w:delText>finančn</w:delText>
              </w:r>
              <w:r w:rsidDel="00465704">
                <w:rPr>
                  <w:color w:val="000000"/>
                  <w:sz w:val="20"/>
                  <w:szCs w:val="20"/>
                </w:rPr>
                <w:delText>ou</w:delText>
              </w:r>
              <w:r w:rsidDel="005C6739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>kontrol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ou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 na mieste, resp. administratívn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ou</w:delText>
              </w:r>
              <w:r w:rsidDel="005C6739">
                <w:rPr>
                  <w:color w:val="000000"/>
                  <w:sz w:val="20"/>
                  <w:szCs w:val="20"/>
                </w:rPr>
                <w:delText xml:space="preserve"> finančn</w:delText>
              </w:r>
              <w:r w:rsidDel="00465704">
                <w:rPr>
                  <w:color w:val="000000"/>
                  <w:sz w:val="20"/>
                  <w:szCs w:val="20"/>
                </w:rPr>
                <w:delText>ou</w:delText>
              </w:r>
              <w:r w:rsidDel="005C6739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 kontrol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ou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>)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 xml:space="preserve"> a o odstránení príčin ich vzniku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?                                                                                                           Pozn. v prípade, že táto kontrola je zameraná na splnenie opatrení 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zistených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 viacerý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mi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 kontrol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ami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, resp. niektorých opatrení uvedie 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 xml:space="preserve">RO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v poznámke, ktorých konkrétnych kontrol sa to týka). </w:delText>
              </w:r>
            </w:del>
          </w:p>
        </w:tc>
        <w:tc>
          <w:tcPr>
            <w:tcW w:w="571" w:type="dxa"/>
            <w:vAlign w:val="center"/>
            <w:hideMark/>
          </w:tcPr>
          <w:p w14:paraId="4D8BA9ED" w14:textId="2A6C79FB" w:rsidR="00DE78B6" w:rsidRPr="00F426CF" w:rsidDel="005C6739" w:rsidRDefault="00DE78B6" w:rsidP="00F426CF">
            <w:pPr>
              <w:rPr>
                <w:del w:id="43" w:author="Autor"/>
                <w:color w:val="000000"/>
                <w:sz w:val="20"/>
                <w:szCs w:val="20"/>
              </w:rPr>
            </w:pPr>
            <w:del w:id="44" w:author="Autor">
              <w:r w:rsidRPr="00F426CF" w:rsidDel="005C6739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0202BFCB" w14:textId="20BEAB35" w:rsidR="00DE78B6" w:rsidRPr="00F426CF" w:rsidDel="005C6739" w:rsidRDefault="00DE78B6" w:rsidP="00F426CF">
            <w:pPr>
              <w:rPr>
                <w:del w:id="45" w:author="Autor"/>
                <w:color w:val="000000"/>
                <w:sz w:val="20"/>
                <w:szCs w:val="20"/>
              </w:rPr>
            </w:pPr>
            <w:del w:id="46" w:author="Autor">
              <w:r w:rsidRPr="00F426CF" w:rsidDel="005C6739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3E84884B" w14:textId="10BFF0F0" w:rsidR="00DE78B6" w:rsidRPr="00F426CF" w:rsidDel="005C6739" w:rsidRDefault="00DE78B6" w:rsidP="00F426CF">
            <w:pPr>
              <w:rPr>
                <w:del w:id="47" w:author="Autor"/>
                <w:color w:val="000000"/>
                <w:sz w:val="20"/>
                <w:szCs w:val="20"/>
              </w:rPr>
            </w:pPr>
            <w:del w:id="48" w:author="Autor">
              <w:r w:rsidRPr="00F426CF" w:rsidDel="005C6739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7D6D6BE7" w14:textId="1F80829B" w:rsidR="00DE78B6" w:rsidRPr="00F426CF" w:rsidDel="005C6739" w:rsidRDefault="00DE78B6" w:rsidP="00F426CF">
            <w:pPr>
              <w:jc w:val="both"/>
              <w:rPr>
                <w:del w:id="49" w:author="Autor"/>
                <w:b/>
                <w:bCs/>
                <w:color w:val="000000"/>
              </w:rPr>
            </w:pPr>
            <w:del w:id="50" w:author="Autor">
              <w:r w:rsidRPr="00F426CF" w:rsidDel="005C6739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465704" w:rsidRPr="00F426CF" w14:paraId="08ECF29D" w14:textId="77777777" w:rsidTr="0024400F">
        <w:trPr>
          <w:gridAfter w:val="1"/>
          <w:wAfter w:w="8" w:type="dxa"/>
          <w:trHeight w:val="1275"/>
          <w:ins w:id="51" w:author="Autor"/>
        </w:trPr>
        <w:tc>
          <w:tcPr>
            <w:tcW w:w="1002" w:type="dxa"/>
            <w:vAlign w:val="center"/>
          </w:tcPr>
          <w:p w14:paraId="5CE69BCC" w14:textId="05241EF8" w:rsidR="00465704" w:rsidRPr="00F426CF" w:rsidRDefault="00465704" w:rsidP="00F426CF">
            <w:pPr>
              <w:jc w:val="center"/>
              <w:rPr>
                <w:ins w:id="52" w:author="Autor"/>
                <w:color w:val="000000"/>
                <w:sz w:val="20"/>
                <w:szCs w:val="20"/>
              </w:rPr>
            </w:pPr>
            <w:ins w:id="53" w:author="Autor">
              <w:r>
                <w:rPr>
                  <w:color w:val="000000"/>
                  <w:sz w:val="20"/>
                  <w:szCs w:val="20"/>
                </w:rPr>
                <w:t>19.1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15F3CCDC" w14:textId="03C48CBA" w:rsidR="00465704" w:rsidRPr="00F426CF" w:rsidRDefault="00465704">
            <w:pPr>
              <w:jc w:val="both"/>
              <w:rPr>
                <w:ins w:id="54" w:author="Autor"/>
                <w:color w:val="000000"/>
                <w:sz w:val="20"/>
                <w:szCs w:val="20"/>
              </w:rPr>
              <w:pPrChange w:id="55" w:author="Autor">
                <w:pPr/>
              </w:pPrChange>
            </w:pPr>
            <w:ins w:id="56" w:author="Autor">
              <w:r>
                <w:rPr>
                  <w:color w:val="000000"/>
                  <w:sz w:val="20"/>
                  <w:szCs w:val="20"/>
                </w:rPr>
                <w:t>Predložil prijímateľ</w:t>
              </w:r>
              <w:del w:id="57" w:author="Autor">
                <w:r w:rsidDel="00124DE0">
                  <w:rPr>
                    <w:color w:val="000000"/>
                    <w:sz w:val="20"/>
                    <w:szCs w:val="20"/>
                  </w:rPr>
                  <w:delText>,</w:delText>
                </w:r>
              </w:del>
              <w:r>
                <w:rPr>
                  <w:color w:val="000000"/>
                  <w:sz w:val="20"/>
                  <w:szCs w:val="20"/>
                </w:rPr>
                <w:t xml:space="preserve"> </w:t>
              </w:r>
              <w:del w:id="58" w:author="Autor">
                <w:r w:rsidDel="00124DE0">
                  <w:rPr>
                    <w:color w:val="000000"/>
                    <w:sz w:val="20"/>
                    <w:szCs w:val="20"/>
                  </w:rPr>
                  <w:delText>na vyžiadanie RO</w:delText>
                </w:r>
              </w:del>
              <w:r>
                <w:rPr>
                  <w:color w:val="000000"/>
                  <w:sz w:val="20"/>
                  <w:szCs w:val="20"/>
                </w:rPr>
                <w:t>, písomný zoznam opatrení prijatých na nápravu nedostatkov a odstránenie príčin  ich vzniku</w:t>
              </w:r>
              <w:r w:rsidR="00A951DC">
                <w:rPr>
                  <w:color w:val="000000"/>
                  <w:sz w:val="20"/>
                  <w:szCs w:val="20"/>
                </w:rPr>
                <w:t xml:space="preserve"> (ďalej len „písomný zoznam  prijatých opatrení“)</w:t>
              </w:r>
              <w:r>
                <w:rPr>
                  <w:color w:val="000000"/>
                  <w:sz w:val="20"/>
                  <w:szCs w:val="20"/>
                </w:rPr>
                <w:t xml:space="preserve">, ktorý mu vyplynul ako povinnosť zo </w:t>
              </w:r>
              <w:r w:rsidR="005C6739">
                <w:rPr>
                  <w:color w:val="000000"/>
                  <w:sz w:val="20"/>
                  <w:szCs w:val="20"/>
                </w:rPr>
                <w:t xml:space="preserve">správy z kontroly, resp. čiastkovej správy z kontroly administratívnej finančnej kontroly,  finančnej kontroly na mieste, resp. spoločnej administratívnej finančnej kontroly a finančnej kontroly na mieste vykonanej RO? </w:t>
              </w:r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</w:tcPr>
          <w:p w14:paraId="4506CF0A" w14:textId="77777777" w:rsidR="00465704" w:rsidRPr="00F426CF" w:rsidRDefault="00465704" w:rsidP="00F426CF">
            <w:pPr>
              <w:rPr>
                <w:ins w:id="59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1419889" w14:textId="77777777" w:rsidR="00465704" w:rsidRPr="00F426CF" w:rsidRDefault="00465704" w:rsidP="00F426CF">
            <w:pPr>
              <w:rPr>
                <w:ins w:id="60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C859ACF" w14:textId="77777777" w:rsidR="00465704" w:rsidRPr="00F426CF" w:rsidRDefault="00465704" w:rsidP="00F426CF">
            <w:pPr>
              <w:rPr>
                <w:ins w:id="61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C90C546" w14:textId="22A5E177" w:rsidR="00465704" w:rsidRPr="00A951DC" w:rsidRDefault="00A951DC" w:rsidP="00F77A94">
            <w:pPr>
              <w:jc w:val="both"/>
              <w:rPr>
                <w:ins w:id="62" w:author="Autor"/>
                <w:bCs/>
                <w:color w:val="000000"/>
                <w:rPrChange w:id="63" w:author="Autor">
                  <w:rPr>
                    <w:ins w:id="64" w:author="Autor"/>
                    <w:b/>
                    <w:bCs/>
                    <w:color w:val="000000"/>
                  </w:rPr>
                </w:rPrChange>
              </w:rPr>
            </w:pPr>
            <w:ins w:id="65" w:author="Autor">
              <w:r>
                <w:rPr>
                  <w:bCs/>
                  <w:color w:val="000000"/>
                </w:rPr>
                <w:t>(</w:t>
              </w:r>
              <w:r w:rsidR="005C6739" w:rsidRPr="00A951DC">
                <w:rPr>
                  <w:color w:val="000000"/>
                  <w:sz w:val="20"/>
                  <w:szCs w:val="20"/>
                  <w:rPrChange w:id="66" w:author="Autor">
                    <w:rPr>
                      <w:bCs/>
                      <w:color w:val="000000"/>
                    </w:rPr>
                  </w:rPrChange>
                </w:rPr>
                <w:t>V prípade</w:t>
              </w:r>
              <w:r>
                <w:rPr>
                  <w:color w:val="000000"/>
                  <w:sz w:val="20"/>
                  <w:szCs w:val="20"/>
                </w:rPr>
                <w:t xml:space="preserve"> overovania plnenia povinností vyplývajúcich prijímateľovi z</w:t>
              </w:r>
              <w:r w:rsidR="005C6739" w:rsidRPr="00A951DC">
                <w:rPr>
                  <w:color w:val="000000"/>
                  <w:sz w:val="20"/>
                  <w:szCs w:val="20"/>
                  <w:rPrChange w:id="67" w:author="Autor">
                    <w:rPr>
                      <w:bCs/>
                      <w:color w:val="000000"/>
                    </w:rPr>
                  </w:rPrChange>
                </w:rPr>
                <w:t xml:space="preserve"> viacerých kontrol</w:t>
              </w:r>
              <w:r w:rsidR="00F77A94">
                <w:rPr>
                  <w:color w:val="000000"/>
                  <w:sz w:val="20"/>
                  <w:szCs w:val="20"/>
                </w:rPr>
                <w:t xml:space="preserve"> uviesť označenie kontrol</w:t>
              </w:r>
              <w:r w:rsidR="005C6739" w:rsidRPr="00A951DC">
                <w:rPr>
                  <w:color w:val="000000"/>
                  <w:sz w:val="20"/>
                  <w:szCs w:val="20"/>
                  <w:rPrChange w:id="68" w:author="Autor">
                    <w:rPr>
                      <w:bCs/>
                      <w:color w:val="000000"/>
                    </w:rPr>
                  </w:rPrChange>
                </w:rPr>
                <w:t xml:space="preserve">, </w:t>
              </w:r>
              <w:r w:rsidR="00BD6DA4">
                <w:rPr>
                  <w:color w:val="000000"/>
                  <w:sz w:val="20"/>
                  <w:szCs w:val="20"/>
                </w:rPr>
                <w:t>podľa</w:t>
              </w:r>
              <w:del w:id="69" w:author="Autor">
                <w:r w:rsidR="005C6739" w:rsidRPr="00A951DC" w:rsidDel="00BD6DA4">
                  <w:rPr>
                    <w:color w:val="000000"/>
                    <w:sz w:val="20"/>
                    <w:szCs w:val="20"/>
                    <w:rPrChange w:id="70" w:author="Autor">
                      <w:rPr>
                        <w:bCs/>
                        <w:color w:val="000000"/>
                      </w:rPr>
                    </w:rPrChange>
                  </w:rPr>
                  <w:delText>v</w:delText>
                </w:r>
              </w:del>
              <w:r w:rsidR="005C6739" w:rsidRPr="00A951DC">
                <w:rPr>
                  <w:color w:val="000000"/>
                  <w:sz w:val="20"/>
                  <w:szCs w:val="20"/>
                  <w:rPrChange w:id="71" w:author="Autor">
                    <w:rPr>
                      <w:bCs/>
                      <w:color w:val="000000"/>
                    </w:rPr>
                  </w:rPrChange>
                </w:rPr>
                <w:t> ITMS2014</w:t>
              </w:r>
              <w:del w:id="72" w:author="Autor">
                <w:r w:rsidR="005C6739" w:rsidRPr="00A951DC" w:rsidDel="00BD6DA4">
                  <w:rPr>
                    <w:color w:val="000000"/>
                    <w:sz w:val="20"/>
                    <w:szCs w:val="20"/>
                    <w:rPrChange w:id="73" w:author="Autor">
                      <w:rPr>
                        <w:bCs/>
                        <w:color w:val="000000"/>
                      </w:rPr>
                    </w:rPrChange>
                  </w:rPr>
                  <w:delText>+</w:delText>
                </w:r>
              </w:del>
              <w:r w:rsidR="005C6739" w:rsidRPr="00A951DC">
                <w:rPr>
                  <w:color w:val="000000"/>
                  <w:sz w:val="20"/>
                  <w:szCs w:val="20"/>
                  <w:rPrChange w:id="74" w:author="Autor">
                    <w:rPr>
                      <w:bCs/>
                      <w:color w:val="000000"/>
                    </w:rPr>
                  </w:rPrChange>
                </w:rPr>
                <w:t>)</w:t>
              </w:r>
              <w:r w:rsidR="005C6739">
                <w:rPr>
                  <w:bCs/>
                  <w:color w:val="000000"/>
                </w:rPr>
                <w:t xml:space="preserve"> </w:t>
              </w:r>
            </w:ins>
          </w:p>
        </w:tc>
      </w:tr>
      <w:tr w:rsidR="005C6739" w:rsidRPr="00F426CF" w14:paraId="0E2A7CCC" w14:textId="77777777" w:rsidTr="00E41F94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7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75"/>
          <w:ins w:id="76" w:author="Autor"/>
          <w:trPrChange w:id="77" w:author="Autor">
            <w:trPr>
              <w:gridAfter w:val="1"/>
              <w:wAfter w:w="8" w:type="dxa"/>
              <w:trHeight w:val="1275"/>
            </w:trPr>
          </w:trPrChange>
        </w:trPr>
        <w:tc>
          <w:tcPr>
            <w:tcW w:w="1002" w:type="dxa"/>
            <w:vAlign w:val="center"/>
            <w:tcPrChange w:id="78" w:author="Autor">
              <w:tcPr>
                <w:tcW w:w="1002" w:type="dxa"/>
                <w:vAlign w:val="center"/>
              </w:tcPr>
            </w:tcPrChange>
          </w:tcPr>
          <w:p w14:paraId="34ABD453" w14:textId="0F0269F1" w:rsidR="005C6739" w:rsidRDefault="005C6739" w:rsidP="00F426CF">
            <w:pPr>
              <w:jc w:val="center"/>
              <w:rPr>
                <w:ins w:id="79" w:author="Autor"/>
                <w:color w:val="000000"/>
                <w:sz w:val="20"/>
                <w:szCs w:val="20"/>
              </w:rPr>
            </w:pPr>
            <w:ins w:id="80" w:author="Autor">
              <w:r>
                <w:rPr>
                  <w:color w:val="000000"/>
                  <w:sz w:val="20"/>
                  <w:szCs w:val="20"/>
                </w:rPr>
                <w:t>19.2</w:t>
              </w:r>
            </w:ins>
          </w:p>
        </w:tc>
        <w:tc>
          <w:tcPr>
            <w:tcW w:w="4107" w:type="dxa"/>
            <w:gridSpan w:val="3"/>
            <w:vAlign w:val="center"/>
            <w:tcPrChange w:id="81" w:author="Autor">
              <w:tcPr>
                <w:tcW w:w="4107" w:type="dxa"/>
                <w:gridSpan w:val="3"/>
                <w:vAlign w:val="center"/>
              </w:tcPr>
            </w:tcPrChange>
          </w:tcPr>
          <w:p w14:paraId="3EFD4FF1" w14:textId="4ADE33A0" w:rsidR="005C6739" w:rsidRDefault="005C6739">
            <w:pPr>
              <w:jc w:val="both"/>
              <w:rPr>
                <w:ins w:id="82" w:author="Autor"/>
                <w:color w:val="000000"/>
                <w:sz w:val="20"/>
                <w:szCs w:val="20"/>
              </w:rPr>
              <w:pPrChange w:id="83" w:author="Autor">
                <w:pPr/>
              </w:pPrChange>
            </w:pPr>
            <w:ins w:id="84" w:author="Autor">
              <w:r>
                <w:rPr>
                  <w:color w:val="000000"/>
                  <w:sz w:val="20"/>
                  <w:szCs w:val="20"/>
                </w:rPr>
                <w:t xml:space="preserve">Prijímateľ vypracoval písomný zoznam </w:t>
              </w:r>
              <w:r w:rsidR="00A951DC">
                <w:rPr>
                  <w:color w:val="000000"/>
                  <w:sz w:val="20"/>
                  <w:szCs w:val="20"/>
                </w:rPr>
                <w:t xml:space="preserve"> prijatých </w:t>
              </w:r>
              <w:r>
                <w:rPr>
                  <w:color w:val="000000"/>
                  <w:sz w:val="20"/>
                  <w:szCs w:val="20"/>
                </w:rPr>
                <w:t>opatrení v lehote uvedenej v správe z kontroly/čiastkovej správe z kontroly?</w:t>
              </w:r>
            </w:ins>
          </w:p>
        </w:tc>
        <w:tc>
          <w:tcPr>
            <w:tcW w:w="571" w:type="dxa"/>
            <w:vAlign w:val="center"/>
            <w:tcPrChange w:id="85" w:author="Autor">
              <w:tcPr>
                <w:tcW w:w="571" w:type="dxa"/>
                <w:vAlign w:val="center"/>
              </w:tcPr>
            </w:tcPrChange>
          </w:tcPr>
          <w:p w14:paraId="16F09796" w14:textId="77777777" w:rsidR="005C6739" w:rsidRPr="00F426CF" w:rsidRDefault="005C6739" w:rsidP="00F426CF">
            <w:pPr>
              <w:rPr>
                <w:ins w:id="86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87" w:author="Autor">
              <w:tcPr>
                <w:tcW w:w="570" w:type="dxa"/>
                <w:vAlign w:val="center"/>
              </w:tcPr>
            </w:tcPrChange>
          </w:tcPr>
          <w:p w14:paraId="26F41076" w14:textId="77777777" w:rsidR="005C6739" w:rsidRPr="00F426CF" w:rsidRDefault="005C6739" w:rsidP="00F426CF">
            <w:pPr>
              <w:rPr>
                <w:ins w:id="88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89" w:author="Autor">
              <w:tcPr>
                <w:tcW w:w="852" w:type="dxa"/>
                <w:vAlign w:val="center"/>
              </w:tcPr>
            </w:tcPrChange>
          </w:tcPr>
          <w:p w14:paraId="7C2856D4" w14:textId="77777777" w:rsidR="005C6739" w:rsidRPr="00F426CF" w:rsidRDefault="005C6739" w:rsidP="00F426CF">
            <w:pPr>
              <w:rPr>
                <w:ins w:id="90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tcPrChange w:id="91" w:author="Autor">
              <w:tcPr>
                <w:tcW w:w="1985" w:type="dxa"/>
                <w:vAlign w:val="center"/>
              </w:tcPr>
            </w:tcPrChange>
          </w:tcPr>
          <w:p w14:paraId="32980CA9" w14:textId="77777777" w:rsidR="005C6739" w:rsidRDefault="005C6739" w:rsidP="005C6739">
            <w:pPr>
              <w:jc w:val="both"/>
              <w:rPr>
                <w:ins w:id="92" w:author="Autor"/>
                <w:bCs/>
                <w:color w:val="000000"/>
              </w:rPr>
            </w:pPr>
          </w:p>
        </w:tc>
      </w:tr>
      <w:tr w:rsidR="00DE78B6" w:rsidRPr="00F426CF" w14:paraId="2DC6746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4132783" w14:textId="442DFDFE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ins w:id="93" w:author="Autor">
              <w:r w:rsidR="005C6739">
                <w:rPr>
                  <w:color w:val="000000"/>
                  <w:sz w:val="20"/>
                  <w:szCs w:val="20"/>
                </w:rPr>
                <w:t>3</w:t>
              </w:r>
            </w:ins>
            <w:del w:id="94" w:author="Autor">
              <w:r w:rsidRPr="00F426CF" w:rsidDel="005C6739">
                <w:rPr>
                  <w:color w:val="000000"/>
                  <w:sz w:val="20"/>
                  <w:szCs w:val="20"/>
                </w:rPr>
                <w:delText>2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0DDF8F6E" w14:textId="0F70CCC0" w:rsidR="00DE78B6" w:rsidRPr="00F426CF" w:rsidRDefault="00DE78B6">
            <w:pPr>
              <w:jc w:val="both"/>
              <w:rPr>
                <w:color w:val="000000"/>
                <w:sz w:val="20"/>
                <w:szCs w:val="20"/>
              </w:rPr>
              <w:pPrChange w:id="9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Splnil prijímateľ opatrenia, ktoré </w:t>
            </w:r>
            <w:del w:id="96" w:author="Autor">
              <w:r w:rsidRPr="00F426CF" w:rsidDel="00465704">
                <w:rPr>
                  <w:color w:val="000000"/>
                  <w:sz w:val="20"/>
                  <w:szCs w:val="20"/>
                </w:rPr>
                <w:delText>mal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prija</w:t>
            </w:r>
            <w:ins w:id="97" w:author="Autor">
              <w:r w:rsidR="00465704">
                <w:rPr>
                  <w:color w:val="000000"/>
                  <w:sz w:val="20"/>
                  <w:szCs w:val="20"/>
                </w:rPr>
                <w:t>l</w:t>
              </w:r>
            </w:ins>
            <w:del w:id="98" w:author="Autor">
              <w:r w:rsidRPr="00F426CF" w:rsidDel="00465704">
                <w:rPr>
                  <w:color w:val="000000"/>
                  <w:sz w:val="20"/>
                  <w:szCs w:val="20"/>
                </w:rPr>
                <w:delText>ť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del w:id="99" w:author="Autor"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0" w:author="Autor">
              <w:r w:rsidR="005C6739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zmysle</w:t>
            </w:r>
            <w:ins w:id="101" w:author="Autor">
              <w:r w:rsidR="005C6739">
                <w:rPr>
                  <w:color w:val="000000"/>
                  <w:sz w:val="20"/>
                  <w:szCs w:val="20"/>
                </w:rPr>
                <w:t xml:space="preserve"> povinnosti vyplývajúcej mu z</w:t>
              </w:r>
            </w:ins>
            <w:del w:id="102" w:author="Autor"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03" w:author="Autor">
              <w:r w:rsidR="005C6739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vykonan</w:t>
            </w:r>
            <w:ins w:id="104" w:author="Autor">
              <w:r w:rsidR="005C6739">
                <w:rPr>
                  <w:color w:val="000000"/>
                  <w:sz w:val="20"/>
                  <w:szCs w:val="20"/>
                </w:rPr>
                <w:t>ej/vykonaných</w:t>
              </w:r>
            </w:ins>
            <w:del w:id="105" w:author="Autor">
              <w:r w:rsidRPr="00F426CF" w:rsidDel="005C6739">
                <w:rPr>
                  <w:color w:val="000000"/>
                  <w:sz w:val="20"/>
                  <w:szCs w:val="20"/>
                </w:rPr>
                <w:delText>ých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kontrol</w:t>
            </w:r>
            <w:del w:id="106" w:author="Autor">
              <w:r w:rsidRPr="00F426CF" w:rsidDel="00BD6DA4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>(</w:delText>
              </w:r>
              <w:r w:rsidDel="005C6739">
                <w:rPr>
                  <w:color w:val="000000"/>
                  <w:sz w:val="20"/>
                  <w:szCs w:val="20"/>
                </w:rPr>
                <w:delText xml:space="preserve">finančná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kontrola na mieste, resp. administratívna </w:delText>
              </w:r>
              <w:r w:rsidDel="005C6739">
                <w:rPr>
                  <w:color w:val="000000"/>
                  <w:sz w:val="20"/>
                  <w:szCs w:val="20"/>
                </w:rPr>
                <w:delText xml:space="preserve">finančná </w:delText>
              </w:r>
              <w:r w:rsidRPr="00F426CF" w:rsidDel="005C6739">
                <w:rPr>
                  <w:color w:val="000000"/>
                  <w:sz w:val="20"/>
                  <w:szCs w:val="20"/>
                </w:rPr>
                <w:delText xml:space="preserve">kontrola) </w:delText>
              </w:r>
              <w:r w:rsidRPr="00F426CF" w:rsidDel="00465704">
                <w:rPr>
                  <w:color w:val="000000"/>
                  <w:sz w:val="20"/>
                  <w:szCs w:val="20"/>
                </w:rPr>
                <w:delText>a odstránil príčiny ich vzniku</w:delText>
              </w:r>
            </w:del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48E23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EE72C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B73D8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BF2A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C6739" w:rsidRPr="00F426CF" w14:paraId="47B9F663" w14:textId="77777777" w:rsidTr="0024400F">
        <w:trPr>
          <w:gridAfter w:val="1"/>
          <w:wAfter w:w="8" w:type="dxa"/>
          <w:trHeight w:val="510"/>
          <w:ins w:id="107" w:author="Autor"/>
        </w:trPr>
        <w:tc>
          <w:tcPr>
            <w:tcW w:w="1002" w:type="dxa"/>
            <w:vAlign w:val="center"/>
          </w:tcPr>
          <w:p w14:paraId="55325570" w14:textId="3375E4CC" w:rsidR="005C6739" w:rsidRPr="00F426CF" w:rsidRDefault="005C6739" w:rsidP="00F426CF">
            <w:pPr>
              <w:jc w:val="center"/>
              <w:rPr>
                <w:ins w:id="108" w:author="Autor"/>
                <w:color w:val="000000"/>
                <w:sz w:val="20"/>
                <w:szCs w:val="20"/>
              </w:rPr>
            </w:pPr>
            <w:ins w:id="109" w:author="Autor">
              <w:r>
                <w:rPr>
                  <w:color w:val="000000"/>
                  <w:sz w:val="20"/>
                  <w:szCs w:val="20"/>
                </w:rPr>
                <w:t>19.4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70499A2" w14:textId="038C04C1" w:rsidR="005C6739" w:rsidRPr="00F426CF" w:rsidRDefault="00A951DC">
            <w:pPr>
              <w:jc w:val="both"/>
              <w:rPr>
                <w:ins w:id="110" w:author="Autor"/>
                <w:color w:val="000000"/>
                <w:sz w:val="20"/>
                <w:szCs w:val="20"/>
              </w:rPr>
              <w:pPrChange w:id="111" w:author="Autor">
                <w:pPr/>
              </w:pPrChange>
            </w:pPr>
            <w:ins w:id="112" w:author="Autor">
              <w:r>
                <w:rPr>
                  <w:color w:val="000000"/>
                  <w:sz w:val="20"/>
                  <w:szCs w:val="20"/>
                </w:rPr>
                <w:t>Splnil prijímateľ prijaté opatrenia v lehote určenej RO?</w:t>
              </w:r>
            </w:ins>
          </w:p>
        </w:tc>
        <w:tc>
          <w:tcPr>
            <w:tcW w:w="571" w:type="dxa"/>
            <w:vAlign w:val="center"/>
          </w:tcPr>
          <w:p w14:paraId="56869D90" w14:textId="77777777" w:rsidR="005C6739" w:rsidRPr="00F426CF" w:rsidRDefault="005C6739" w:rsidP="00F426CF">
            <w:pPr>
              <w:rPr>
                <w:ins w:id="113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557829F" w14:textId="77777777" w:rsidR="005C6739" w:rsidRPr="00F426CF" w:rsidRDefault="005C6739" w:rsidP="00F426CF">
            <w:pPr>
              <w:rPr>
                <w:ins w:id="114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93AB10E" w14:textId="77777777" w:rsidR="005C6739" w:rsidRPr="00F426CF" w:rsidRDefault="005C6739" w:rsidP="00F426CF">
            <w:pPr>
              <w:rPr>
                <w:ins w:id="115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BA72EC5" w14:textId="77777777" w:rsidR="005C6739" w:rsidRPr="00F426CF" w:rsidRDefault="005C6739" w:rsidP="00F426CF">
            <w:pPr>
              <w:jc w:val="both"/>
              <w:rPr>
                <w:ins w:id="116" w:author="Autor"/>
                <w:b/>
                <w:bCs/>
                <w:color w:val="000000"/>
              </w:rPr>
            </w:pPr>
          </w:p>
        </w:tc>
      </w:tr>
      <w:tr w:rsidR="00DE78B6" w:rsidRPr="00F426CF" w14:paraId="5624B73D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DE78B6" w:rsidRPr="00F426CF" w14:paraId="7AFDBE24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345E057E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374757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CB695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pracovná zmluva/dohoda o práci vykonávanej mimo pracovného pomeru uzatvorená v súlade so zákonníkom práce a obsahuje všetky náležitosti pracovnej zmluvy/dohody o práci vykonávanej mimo pracovného pomeru podľa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tohto zákona (vrátane štátnej služby)?</w:t>
            </w:r>
          </w:p>
        </w:tc>
        <w:tc>
          <w:tcPr>
            <w:tcW w:w="571" w:type="dxa"/>
            <w:vAlign w:val="center"/>
            <w:hideMark/>
          </w:tcPr>
          <w:p w14:paraId="7794117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066F79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D8F00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22993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6A1FEF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05732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1EE0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71" w:type="dxa"/>
            <w:vAlign w:val="center"/>
            <w:hideMark/>
          </w:tcPr>
          <w:p w14:paraId="3D9E3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301DB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F13C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A792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B4A19B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FBDE953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ACC81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</w:tcPr>
          <w:p w14:paraId="16857B1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9CF0B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E7BD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56FD8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FB37AB9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4C92EF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51B771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71" w:type="dxa"/>
            <w:vAlign w:val="center"/>
            <w:hideMark/>
          </w:tcPr>
          <w:p w14:paraId="09B4CA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7D7060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1020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8B7D6A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8A10987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377D6F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7E67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71" w:type="dxa"/>
            <w:vAlign w:val="center"/>
            <w:hideMark/>
          </w:tcPr>
          <w:p w14:paraId="174F7BD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4F2E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BFF81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9EAEB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CD0C7A5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4F76D9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402E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71" w:type="dxa"/>
            <w:vAlign w:val="center"/>
            <w:hideMark/>
          </w:tcPr>
          <w:p w14:paraId="6D60824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73C6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8480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4B6E3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6998B0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087C23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33341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71" w:type="dxa"/>
            <w:vAlign w:val="center"/>
            <w:hideMark/>
          </w:tcPr>
          <w:p w14:paraId="706887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25784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983207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160C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24075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A138A5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AAF86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71" w:type="dxa"/>
            <w:vAlign w:val="center"/>
            <w:hideMark/>
          </w:tcPr>
          <w:p w14:paraId="7AC979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3DAE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F6F34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32278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88B4A40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C3A7A82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7AA8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71" w:type="dxa"/>
            <w:vAlign w:val="center"/>
            <w:hideMark/>
          </w:tcPr>
          <w:p w14:paraId="2E9606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8EE4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FCA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45C007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CB3D76A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2AC2B6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08EF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71" w:type="dxa"/>
            <w:vAlign w:val="center"/>
            <w:hideMark/>
          </w:tcPr>
          <w:p w14:paraId="7BDB8AE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BC79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4840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DB00A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037C8A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5BB67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735BC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71" w:type="dxa"/>
            <w:vAlign w:val="center"/>
            <w:hideMark/>
          </w:tcPr>
          <w:p w14:paraId="1394C0C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B36F7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C85A1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35C64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3F1F8A13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CD743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EFBFF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71" w:type="dxa"/>
            <w:vAlign w:val="center"/>
            <w:hideMark/>
          </w:tcPr>
          <w:p w14:paraId="51A42EB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2A1D17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EE97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037FE32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480C504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800C07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FE351B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71" w:type="dxa"/>
            <w:vAlign w:val="center"/>
            <w:hideMark/>
          </w:tcPr>
          <w:p w14:paraId="1EC3C3B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736EC5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11672D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53F9D43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547EB9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B1314B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0E06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71" w:type="dxa"/>
            <w:vAlign w:val="center"/>
            <w:hideMark/>
          </w:tcPr>
          <w:p w14:paraId="1325A08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8D596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AB9AE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461C177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14370EE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26C9C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1734F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71" w:type="dxa"/>
            <w:vAlign w:val="center"/>
            <w:hideMark/>
          </w:tcPr>
          <w:p w14:paraId="4F582D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CF6C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8B6B9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AAA2DF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6B3C81D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431E6A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F29D5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71" w:type="dxa"/>
            <w:vAlign w:val="center"/>
            <w:hideMark/>
          </w:tcPr>
          <w:p w14:paraId="328A6AA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32B032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24D1A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338AB488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792DF358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21 - Štátna pomoc a pomoc 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de</w:t>
            </w:r>
            <w:proofErr w:type="spellEnd"/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minimis</w:t>
            </w:r>
            <w:proofErr w:type="spellEnd"/>
          </w:p>
        </w:tc>
      </w:tr>
      <w:tr w:rsidR="00DE78B6" w:rsidRPr="00F426CF" w14:paraId="1C361B1B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5E3C85C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BAAD1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8EC3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de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</w:tcPr>
          <w:p w14:paraId="35DD2A4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AACE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BB9BF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AB52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2ABF233" w14:textId="77777777" w:rsidTr="0024400F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5E8A3BE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28D5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de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</w:tcPr>
          <w:p w14:paraId="51944FE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C9D2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6973EC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4F423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5B206E6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DE78B6" w:rsidRPr="00F426CF" w14:paraId="5DEAA797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15E7B14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D09EDD1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A49CF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62561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531B56A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D9147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4F42A5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0871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27BA35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5753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9FB15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00639DC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A845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8D0B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EEAD50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7DAD32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C35185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F2B6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Súhlasia číselné prepočty jednotlivých položiek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7954810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E785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F189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3AABB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0C85BB1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10E3E5E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F68045" w14:textId="265BCB93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 súlade s pravidlami a podmienkami stanovenými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38A38B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3A85D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2D65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8A2C0B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3A0E82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617269E5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5552C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4D566FC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0B993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00832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B367C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6ED24B0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EF6F61B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4C773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0785B01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C0AC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433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1E714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304549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A530A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476F46" w14:textId="2A9D9A40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84A1A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3A599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8C9C9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616FA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FA3D1E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2E34A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A6673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prijímateľa, ktorý je platiteľom DPH oprávneným výdavkom ? </w:t>
            </w:r>
          </w:p>
        </w:tc>
        <w:tc>
          <w:tcPr>
            <w:tcW w:w="571" w:type="dxa"/>
            <w:vAlign w:val="center"/>
            <w:hideMark/>
          </w:tcPr>
          <w:p w14:paraId="2DD2D8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D84F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9922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17D2A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5AC6DA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10794EC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E8E0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</w:tcPr>
          <w:p w14:paraId="02F1B72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E0C0A3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F1B36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C872F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FE0E7BD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8B7C8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22.1.10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43601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1" w:type="dxa"/>
            <w:vAlign w:val="center"/>
            <w:hideMark/>
          </w:tcPr>
          <w:p w14:paraId="46E50C0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0C4C8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EE0AF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C9417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7CEE9B1E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272D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04B5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23B3286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217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BB60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602E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509ECAA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4334B76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6D133D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BDE03F" w14:textId="7B33468A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 deklarované výdavky oprávnené vzhľadom na časovú oprávnenosť uvedenú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950AC8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F770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95D84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97661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603D4DD9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DE78B6" w:rsidRPr="00F426CF" w:rsidRDefault="00DE78B6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DE78B6" w:rsidRPr="00F426CF" w:rsidRDefault="00DE78B6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118AADCF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E05A5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F7AE7F" w14:textId="79260C4C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nárokované finančné prostriedky/deklarované výdavky v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ŽoP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na oprávnenom území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7EE42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8C995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E33F4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F41C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335D9B3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DE78B6" w:rsidRPr="00F426CF" w14:paraId="23AB54B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7F5119E3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EDD1BC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80CA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</w:tcPr>
          <w:p w14:paraId="7EEB95F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E576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0C892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FF61A0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669F1FB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55B252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AC530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</w:tcPr>
          <w:p w14:paraId="11F93C6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8F43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0E878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8711CC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57170AA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75156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C30DD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71" w:type="dxa"/>
            <w:vAlign w:val="center"/>
            <w:hideMark/>
          </w:tcPr>
          <w:p w14:paraId="14F71A3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6B5AEC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2FE2F3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65B8D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F7D901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FC120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4D9D4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</w:tcPr>
          <w:p w14:paraId="2C982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48C4CB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682BD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66169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E12C88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DE78B6" w:rsidRPr="00F426CF" w14:paraId="3FB3FF4A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16E1C9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7557EBD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EC1618" w14:textId="3AFCA5B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71" w:type="dxa"/>
            <w:vAlign w:val="center"/>
            <w:hideMark/>
          </w:tcPr>
          <w:p w14:paraId="6D184CE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4AAD2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E29C5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794C59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6802B0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4B66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A19B6D" w14:textId="0AB6BC0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71" w:type="dxa"/>
            <w:vAlign w:val="center"/>
            <w:hideMark/>
          </w:tcPr>
          <w:p w14:paraId="05D4888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876EE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B65A0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9A97F2A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273B84B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FF6AE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B61FED" w14:textId="23EE25DE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27F39D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EACEF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11A8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826C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AC63821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C71EA9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41786C" w14:textId="734D7ADA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6FB5B1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6F4AD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97DF8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66C5FC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64FB54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DE78B6" w:rsidRPr="00F426CF" w14:paraId="0DE97E9F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67745D5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1AB49B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7D4E9" w14:textId="7E6EDFA6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</w:tcPr>
          <w:p w14:paraId="7FEFC9E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21AC4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DA5E3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75DD9B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E1696EF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BEE74E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BC568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71" w:type="dxa"/>
            <w:vAlign w:val="center"/>
            <w:hideMark/>
          </w:tcPr>
          <w:p w14:paraId="3A5065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6298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918A8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7CFD8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2F09A2AD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3A90A7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3678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</w:tcPr>
          <w:p w14:paraId="08A84A6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3B953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D7DDC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641F1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6E1B648D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B2A137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DF70B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70F38C4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5A107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36320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62AAC28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DBDD77B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2BED764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DE46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</w:tcPr>
          <w:p w14:paraId="1D5684F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8F4B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11E92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12A45A0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27A6988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0040AF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BE397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</w:tcPr>
          <w:p w14:paraId="3FB047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C42EE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49468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B22F891" w14:textId="77777777" w:rsidR="00DE78B6" w:rsidRPr="00F426CF" w:rsidRDefault="00DE78B6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E78B6" w:rsidRPr="00F426CF" w14:paraId="4C1B03B5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DE78B6" w:rsidRPr="00F426CF" w14:paraId="4B5CAE32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1FACE26C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3845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F48BEB7" w14:textId="7E86EE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71" w:type="dxa"/>
            <w:vAlign w:val="center"/>
            <w:hideMark/>
          </w:tcPr>
          <w:p w14:paraId="04C96CC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5E5F7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811DE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5657101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C417B86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76FF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E311F2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71" w:type="dxa"/>
            <w:vAlign w:val="center"/>
            <w:hideMark/>
          </w:tcPr>
          <w:p w14:paraId="1D8439D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4ABA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8422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2EFA35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335DDAD3" w14:textId="77777777" w:rsidTr="0024400F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72CAD5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024DB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71" w:type="dxa"/>
            <w:vAlign w:val="center"/>
            <w:hideMark/>
          </w:tcPr>
          <w:p w14:paraId="3B6BB23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A151F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2EE2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069A6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8D0746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6"/>
            </w:r>
          </w:p>
        </w:tc>
      </w:tr>
      <w:tr w:rsidR="00DE78B6" w:rsidRPr="00F426CF" w14:paraId="1FA57C0D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46374C2C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94C801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C99A9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</w:tcPr>
          <w:p w14:paraId="593B7C1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14B99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211FB6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9CA6FF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4E6F3988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72193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3E15AA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71" w:type="dxa"/>
            <w:vAlign w:val="center"/>
            <w:hideMark/>
          </w:tcPr>
          <w:p w14:paraId="2ED20DE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6CF79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643CE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681D903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5D02EB6" w14:textId="77777777" w:rsidTr="0024400F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BFEF066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59324D" w14:textId="5123B270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71" w:type="dxa"/>
            <w:vAlign w:val="center"/>
            <w:hideMark/>
          </w:tcPr>
          <w:p w14:paraId="5EEB851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5EC53D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AC179D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6D2924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7BB5CFA3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DE78B6" w:rsidRPr="00F426CF" w14:paraId="140F81E3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62873B6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1F6A0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747F6F" w14:textId="73BAE54D" w:rsidR="00DE78B6" w:rsidRPr="00F426CF" w:rsidRDefault="00DE78B6" w:rsidP="00092F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</w:t>
            </w:r>
            <w:ins w:id="117" w:author="Autor">
              <w:r w:rsidR="00092F29">
                <w:rPr>
                  <w:color w:val="000000"/>
                  <w:sz w:val="20"/>
                  <w:szCs w:val="20"/>
                </w:rPr>
                <w:t>F</w:t>
              </w:r>
            </w:ins>
            <w:r w:rsidRPr="00F426CF">
              <w:rPr>
                <w:color w:val="000000"/>
                <w:sz w:val="20"/>
                <w:szCs w:val="20"/>
              </w:rPr>
              <w:t>P</w:t>
            </w:r>
            <w:del w:id="118" w:author="Autor">
              <w:r w:rsidRPr="00F426CF" w:rsidDel="00092F29">
                <w:rPr>
                  <w:color w:val="000000"/>
                  <w:sz w:val="20"/>
                  <w:szCs w:val="20"/>
                </w:rPr>
                <w:delText>F</w:delText>
              </w:r>
            </w:del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949B45E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995B5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5195E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F0D0CD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6C4769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8FF1D68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181F0E" w14:textId="32078A53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</w:tcPr>
          <w:p w14:paraId="2E6C5B17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EF56B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DE69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E43FB2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848FAB8" w14:textId="77777777" w:rsidTr="0024400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FFC6660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F06BE8" w14:textId="7EEC9025" w:rsidR="00DE78B6" w:rsidRPr="00F426CF" w:rsidRDefault="00DE78B6" w:rsidP="00F8414E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</w:tcPr>
          <w:p w14:paraId="6268870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04EDC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AE46C9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BDE3FF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97E84A9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DE78B6" w:rsidRPr="00F426CF" w14:paraId="4F199D0A" w14:textId="77777777" w:rsidTr="0024400F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DE78B6" w:rsidRPr="00F426CF" w:rsidRDefault="00DE78B6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DE78B6" w:rsidRPr="00F426CF" w:rsidRDefault="00DE78B6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77777777" w:rsidR="00DE78B6" w:rsidRPr="00F426CF" w:rsidRDefault="00DE78B6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E78B6" w:rsidRPr="00F426CF" w14:paraId="5D4EDCEF" w14:textId="77777777" w:rsidTr="0024400F">
        <w:trPr>
          <w:gridAfter w:val="1"/>
          <w:wAfter w:w="8" w:type="dxa"/>
          <w:trHeight w:val="1530"/>
        </w:trPr>
        <w:tc>
          <w:tcPr>
            <w:tcW w:w="1002" w:type="dxa"/>
            <w:vAlign w:val="center"/>
            <w:hideMark/>
          </w:tcPr>
          <w:p w14:paraId="24AA5669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5C1C274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</w:tcPr>
          <w:p w14:paraId="654D9A7B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2C3F51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85F013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57E73E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785E57A" w14:textId="77777777" w:rsidTr="0024400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3B96D717" w:rsidR="00DE78B6" w:rsidRPr="00F426CF" w:rsidRDefault="003F5F05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2" w:anchor="RANGE!_ftn9" w:history="1">
              <w:r w:rsidR="00DE78B6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DE78B6">
                <w:rPr>
                  <w:b/>
                  <w:bCs/>
                  <w:sz w:val="22"/>
                  <w:szCs w:val="22"/>
                </w:rPr>
                <w:t> </w:t>
              </w:r>
              <w:r w:rsidR="00DE78B6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ins w:id="119" w:author="Autor">
              <w:r w:rsidR="00FB0EB9">
                <w:rPr>
                  <w:b/>
                  <w:bCs/>
                  <w:sz w:val="22"/>
                  <w:szCs w:val="22"/>
                </w:rPr>
                <w:t xml:space="preserve"> a korupcie</w:t>
              </w:r>
            </w:ins>
            <w:r w:rsidR="00DE78B6">
              <w:rPr>
                <w:rStyle w:val="Odkaznapoznmkupodiarou"/>
                <w:b/>
                <w:bCs/>
                <w:sz w:val="22"/>
                <w:szCs w:val="22"/>
              </w:rPr>
              <w:footnoteReference w:id="27"/>
            </w:r>
          </w:p>
        </w:tc>
      </w:tr>
      <w:tr w:rsidR="00DE78B6" w:rsidRPr="00F426CF" w14:paraId="7E6AB056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6C157F4" w14:textId="77777777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58154B" w14:textId="6A31EE78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del w:id="120" w:author="Autor">
              <w:r w:rsidDel="00FB0EB9">
                <w:rPr>
                  <w:color w:val="000000"/>
                  <w:sz w:val="20"/>
                  <w:szCs w:val="20"/>
                </w:rPr>
                <w:delText> </w:delText>
              </w:r>
            </w:del>
            <w:ins w:id="121" w:author="Autor">
              <w:r w:rsidR="00FB0EB9"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podvodu</w:t>
            </w:r>
            <w:ins w:id="122" w:author="Autor">
              <w:r w:rsidR="00FB0EB9">
                <w:rPr>
                  <w:color w:val="000000"/>
                  <w:sz w:val="20"/>
                  <w:szCs w:val="20"/>
                </w:rPr>
                <w:t xml:space="preserve"> alebo korupcie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0835961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ACAF062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74A0C8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48E449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0ACDB1CA" w14:textId="77777777" w:rsidTr="0024400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72EB21E3" w14:textId="102A542C" w:rsidR="00DE78B6" w:rsidRPr="00F426CF" w:rsidRDefault="00DE78B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AA.2</w:t>
            </w:r>
          </w:p>
        </w:tc>
        <w:tc>
          <w:tcPr>
            <w:tcW w:w="4107" w:type="dxa"/>
            <w:gridSpan w:val="3"/>
            <w:vAlign w:val="center"/>
          </w:tcPr>
          <w:p w14:paraId="417FF993" w14:textId="3BA2FCAE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>Vykonal RO/SO overenie v systéme ARACHNE a zaznamenal výsledky v kontrolnom zozname, v prípade, že na základe výsledku rizikovej analýzy žiadosti o platbu k finančnej kontrole na mieste je RO/SO povinný vykonať finančnú kontrolu na mieste? V prípade, ak je RO/SO na základe výsledku rizikovej analýzy žiadosti o platbu k finančnej kontrole na mieste povinný vykonať finančnú kontrolu na mieste, je zároveň povinný vykonať kvantitatívnu analýzu relevantných entít v systéme ARACHNE pre príslušné objekty v rámci projektu.</w:t>
            </w:r>
          </w:p>
        </w:tc>
        <w:tc>
          <w:tcPr>
            <w:tcW w:w="571" w:type="dxa"/>
            <w:vAlign w:val="center"/>
          </w:tcPr>
          <w:p w14:paraId="65965CD5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4744ED0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D006FEF" w14:textId="77777777" w:rsidR="00DE78B6" w:rsidRPr="00F426CF" w:rsidRDefault="00DE78B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D2ECA7" w14:textId="77777777" w:rsidR="00DE78B6" w:rsidRPr="00F426CF" w:rsidRDefault="00DE78B6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78B6" w:rsidRPr="00C11731" w14:paraId="2B69130A" w14:textId="77777777" w:rsidTr="0024400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DE78B6" w:rsidRPr="0012627C" w:rsidRDefault="00DE78B6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DE78B6" w:rsidRPr="0012627C" w:rsidRDefault="00DE78B6" w:rsidP="00845562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DE78B6" w:rsidRPr="00D52705" w:rsidRDefault="00DE78B6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 xml:space="preserve">(uveďte jednu z možností v súlade s ustanovením § 7 ods. 3 </w:t>
            </w:r>
            <w:r w:rsidRPr="00C34004">
              <w:rPr>
                <w:sz w:val="20"/>
                <w:szCs w:val="20"/>
              </w:rPr>
              <w:lastRenderedPageBreak/>
              <w:t>zákona o finančnej kontrole).</w:t>
            </w:r>
            <w:r w:rsidRPr="00A96789">
              <w:rPr>
                <w:sz w:val="20"/>
                <w:szCs w:val="20"/>
                <w:vertAlign w:val="superscript"/>
                <w:rPrChange w:id="123" w:author="Autor">
                  <w:rPr>
                    <w:sz w:val="20"/>
                    <w:szCs w:val="20"/>
                  </w:rPr>
                </w:rPrChange>
              </w:rPr>
              <w:footnoteReference w:id="28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DE78B6" w:rsidRPr="00A54276" w:rsidRDefault="00DE78B6" w:rsidP="001053C7">
            <w:r w:rsidRPr="00B64015">
              <w:rPr>
                <w:sz w:val="20"/>
                <w:szCs w:val="20"/>
              </w:rPr>
              <w:t xml:space="preserve">   </w:t>
            </w:r>
            <w:bookmarkStart w:id="124" w:name="_GoBack"/>
            <w:bookmarkEnd w:id="124"/>
          </w:p>
          <w:p w14:paraId="175B7A21" w14:textId="77777777" w:rsidR="00DE78B6" w:rsidRPr="00C11731" w:rsidRDefault="00DE78B6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7957539D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</w:tcPr>
          <w:p w14:paraId="790C324F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9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DE78B6" w:rsidRPr="0012627C" w14:paraId="08176BEA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262FAF83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74B580E2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05939E3E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1228C741" w14:textId="77777777" w:rsidTr="0024400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67159C41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4170D32B" w14:textId="77777777" w:rsidR="00DE78B6" w:rsidRPr="0012627C" w:rsidRDefault="00DE78B6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0685797C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3185E8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8B6" w:rsidRPr="0012627C" w14:paraId="3167F09F" w14:textId="77777777" w:rsidTr="0024400F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9924610" w14:textId="77777777" w:rsidR="00DE78B6" w:rsidRPr="0012627C" w:rsidRDefault="00DE78B6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DE78B6" w:rsidRPr="0012627C" w:rsidRDefault="00DE78B6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B5079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55BE3" w14:textId="77777777" w:rsidR="00131963" w:rsidRDefault="00131963" w:rsidP="00B948E0">
      <w:r>
        <w:separator/>
      </w:r>
    </w:p>
  </w:endnote>
  <w:endnote w:type="continuationSeparator" w:id="0">
    <w:p w14:paraId="4254019B" w14:textId="77777777" w:rsidR="00131963" w:rsidRDefault="00131963" w:rsidP="00B948E0">
      <w:r>
        <w:continuationSeparator/>
      </w:r>
    </w:p>
  </w:endnote>
  <w:endnote w:type="continuationNotice" w:id="1">
    <w:p w14:paraId="26C9B3A8" w14:textId="77777777" w:rsidR="00131963" w:rsidRDefault="001319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AFD7B" w14:textId="77777777" w:rsidR="003F5F05" w:rsidRDefault="003F5F0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AE988" w14:textId="0FAE9FCA" w:rsidR="003F5F05" w:rsidRDefault="003F5F05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D75C88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2ADE07BC" w14:textId="7F7822D3" w:rsidR="003F5F05" w:rsidRDefault="003F5F05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96789">
      <w:rPr>
        <w:noProof/>
      </w:rPr>
      <w:t>33</w:t>
    </w:r>
    <w:r>
      <w:fldChar w:fldCharType="end"/>
    </w:r>
  </w:p>
  <w:p w14:paraId="22DB7E8E" w14:textId="77777777" w:rsidR="003F5F05" w:rsidRPr="00627EA3" w:rsidRDefault="003F5F05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61916" w14:textId="77777777" w:rsidR="003F5F05" w:rsidRDefault="003F5F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CD83D" w14:textId="77777777" w:rsidR="00131963" w:rsidRDefault="00131963" w:rsidP="00B948E0">
      <w:r>
        <w:separator/>
      </w:r>
    </w:p>
  </w:footnote>
  <w:footnote w:type="continuationSeparator" w:id="0">
    <w:p w14:paraId="09E5738E" w14:textId="77777777" w:rsidR="00131963" w:rsidRDefault="00131963" w:rsidP="00B948E0">
      <w:r>
        <w:continuationSeparator/>
      </w:r>
    </w:p>
  </w:footnote>
  <w:footnote w:type="continuationNotice" w:id="1">
    <w:p w14:paraId="7AEE2384" w14:textId="77777777" w:rsidR="00131963" w:rsidRDefault="00131963"/>
  </w:footnote>
  <w:footnote w:id="2">
    <w:p w14:paraId="5368C18C" w14:textId="2EB19A8E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 xml:space="preserve">kontroly </w:t>
      </w:r>
      <w:proofErr w:type="spellStart"/>
      <w:r w:rsidRPr="006852E9">
        <w:t>ŽoP</w:t>
      </w:r>
      <w:proofErr w:type="spellEnd"/>
      <w:r w:rsidRPr="006852E9">
        <w:t xml:space="preserve"> pred jej preplatením/zúčtovaním</w:t>
      </w:r>
      <w:r>
        <w:t xml:space="preserve"> v súlade so Systémom riadenia EŠIF. </w:t>
      </w:r>
    </w:p>
    <w:p w14:paraId="489B3F32" w14:textId="77777777" w:rsidR="003F5F05" w:rsidRDefault="003F5F05" w:rsidP="0024400F">
      <w:pPr>
        <w:pStyle w:val="Textpoznmkypodiarou"/>
        <w:ind w:left="284"/>
        <w:jc w:val="both"/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14:paraId="7ED95B29" w14:textId="296952D3" w:rsidR="003F5F05" w:rsidRDefault="003F5F05" w:rsidP="0024400F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  <w:p w14:paraId="4D3870CA" w14:textId="77777777" w:rsidR="003F5F05" w:rsidRDefault="003F5F05" w:rsidP="0024400F">
      <w:pPr>
        <w:pStyle w:val="Textpoznmkypodiarou"/>
        <w:ind w:left="284"/>
        <w:jc w:val="both"/>
      </w:pPr>
    </w:p>
  </w:footnote>
  <w:footnote w:id="3">
    <w:p w14:paraId="738B1D77" w14:textId="0BBAD782" w:rsidR="003F5F05" w:rsidRDefault="003F5F05" w:rsidP="0002182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D64671">
        <w:t>(v opačnom prípade je RO oprávnený tento výrok odstrániť alebo uviesť neuplatňuje sa)</w:t>
      </w:r>
      <w:r>
        <w:t xml:space="preserve">. </w:t>
      </w:r>
    </w:p>
  </w:footnote>
  <w:footnote w:id="4">
    <w:p w14:paraId="3AF65BE3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5">
    <w:p w14:paraId="182FDE79" w14:textId="77777777" w:rsidR="003F5F05" w:rsidRDefault="003F5F05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6">
    <w:p w14:paraId="7F76749C" w14:textId="77777777" w:rsidR="003F5F05" w:rsidRDefault="003F5F05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</w:t>
      </w:r>
      <w:r>
        <w:t xml:space="preserve">ntroly </w:t>
      </w:r>
      <w:proofErr w:type="spellStart"/>
      <w:r>
        <w:t>ŽoP</w:t>
      </w:r>
      <w:proofErr w:type="spellEnd"/>
      <w:r>
        <w:t xml:space="preserve"> pred jej preplatením.</w:t>
      </w:r>
    </w:p>
  </w:footnote>
  <w:footnote w:id="7">
    <w:p w14:paraId="7E648EC3" w14:textId="5BC16F52" w:rsidR="003F5F05" w:rsidRDefault="003F5F05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</w:t>
      </w:r>
    </w:p>
  </w:footnote>
  <w:footnote w:id="8">
    <w:p w14:paraId="72C5C60C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9">
    <w:p w14:paraId="284BBA44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7C357893" w14:textId="77777777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852E9">
        <w:t xml:space="preserve">RO </w:t>
      </w:r>
      <w:r>
        <w:t>je povinný použiť daný KZ pri kontrole projektu vykonanej formou</w:t>
      </w:r>
      <w:r w:rsidRPr="006852E9">
        <w:t xml:space="preserve"> administratívnej </w:t>
      </w:r>
      <w:r>
        <w:t xml:space="preserve">finančnej </w:t>
      </w:r>
      <w:r w:rsidRPr="006852E9">
        <w:t xml:space="preserve">kontroly </w:t>
      </w:r>
      <w:proofErr w:type="spellStart"/>
      <w:r w:rsidRPr="006852E9">
        <w:t>ŽoP</w:t>
      </w:r>
      <w:proofErr w:type="spellEnd"/>
      <w:r w:rsidRPr="006852E9">
        <w:t xml:space="preserve"> pred jej zúčtovaním</w:t>
      </w:r>
      <w:r>
        <w:t>.</w:t>
      </w:r>
    </w:p>
  </w:footnote>
  <w:footnote w:id="11">
    <w:p w14:paraId="2A5F903F" w14:textId="22E7142A" w:rsidR="003F5F05" w:rsidRDefault="003F5F05" w:rsidP="00FE54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</w:t>
      </w:r>
    </w:p>
  </w:footnote>
  <w:footnote w:id="12">
    <w:p w14:paraId="2F2D89A5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13">
    <w:p w14:paraId="010640BC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4">
    <w:p w14:paraId="67EE0BD7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RO je povinný použiť daný KZ pri všetkých formách kontroly projektu okrem kontroly projektu vykonanej </w:t>
      </w:r>
      <w:r w:rsidRPr="00E01EB8">
        <w:t>formou administratívnej</w:t>
      </w:r>
      <w:r w:rsidRPr="007A13BD">
        <w:t xml:space="preserve"> finančnej</w:t>
      </w:r>
      <w:r w:rsidRPr="00E01EB8">
        <w:t xml:space="preserve"> kontroly </w:t>
      </w:r>
      <w:proofErr w:type="spellStart"/>
      <w:r w:rsidRPr="00E01EB8">
        <w:t>ŽoP</w:t>
      </w:r>
      <w:proofErr w:type="spellEnd"/>
      <w:r w:rsidRPr="00E01EB8">
        <w:t xml:space="preserve"> pred jej</w:t>
      </w:r>
      <w:r>
        <w:t xml:space="preserve"> preplatením/zúčtovaním.</w:t>
      </w:r>
    </w:p>
  </w:footnote>
  <w:footnote w:id="15">
    <w:p w14:paraId="32492301" w14:textId="77777777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Túto časť vypĺňa RO iba v prípade kontroly </w:t>
      </w:r>
      <w:proofErr w:type="spellStart"/>
      <w:r>
        <w:t>ŽoP</w:t>
      </w:r>
      <w:proofErr w:type="spellEnd"/>
      <w:r>
        <w:t xml:space="preserve"> po jej preplatení/zúčtovaní.</w:t>
      </w:r>
    </w:p>
  </w:footnote>
  <w:footnote w:id="16">
    <w:p w14:paraId="3AD0B1E2" w14:textId="77777777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17">
    <w:p w14:paraId="734500BE" w14:textId="77777777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A01CEC">
        <w:t xml:space="preserve">RO je oprávnený zvoliť si </w:t>
      </w:r>
      <w:r>
        <w:t xml:space="preserve">daný </w:t>
      </w:r>
      <w:r w:rsidRPr="00A01CEC">
        <w:t>predmet kontrol</w:t>
      </w:r>
      <w:r>
        <w:t>y</w:t>
      </w:r>
      <w:r w:rsidRPr="00A01CEC">
        <w:t xml:space="preserve"> </w:t>
      </w:r>
      <w:r>
        <w:t>l</w:t>
      </w:r>
      <w:r w:rsidRPr="00A01CEC">
        <w:t xml:space="preserve">en v prípade, ak je kontrola vykonávaná formou </w:t>
      </w:r>
      <w:r>
        <w:t xml:space="preserve">finančnej </w:t>
      </w:r>
      <w:r w:rsidRPr="00A01CEC">
        <w:t>kontroly na mieste.</w:t>
      </w:r>
    </w:p>
  </w:footnote>
  <w:footnote w:id="18">
    <w:p w14:paraId="393A6A77" w14:textId="77777777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FC28EE">
        <w:t xml:space="preserve">RO je oprávnený zvoliť si daný predmet kontroly len v prípade, ak je kontrola vykonávaná formou </w:t>
      </w:r>
      <w:r>
        <w:t xml:space="preserve">finančnej </w:t>
      </w:r>
      <w:r w:rsidRPr="00FC28EE">
        <w:t>kontroly na mieste.</w:t>
      </w:r>
    </w:p>
  </w:footnote>
  <w:footnote w:id="19">
    <w:p w14:paraId="0A5612D5" w14:textId="2E08B27D" w:rsidR="003F5F05" w:rsidRDefault="003F5F05">
      <w:pPr>
        <w:pStyle w:val="Textpoznmkypodiarou"/>
      </w:pPr>
      <w:r>
        <w:rPr>
          <w:rStyle w:val="Odkaznapoznmkupodiarou"/>
        </w:rPr>
        <w:footnoteRef/>
      </w:r>
      <w:r>
        <w:t xml:space="preserve">   U</w:t>
      </w:r>
      <w:r w:rsidRPr="0024400F">
        <w:t xml:space="preserve">viesť konkrétny </w:t>
      </w:r>
      <w:r>
        <w:t>„</w:t>
      </w:r>
      <w:r w:rsidRPr="0024400F">
        <w:t>iný predmet kontroly</w:t>
      </w:r>
      <w:r>
        <w:t>“ určený RO/SO</w:t>
      </w:r>
    </w:p>
  </w:footnote>
  <w:footnote w:id="20">
    <w:p w14:paraId="1113315F" w14:textId="77777777" w:rsidR="003F5F05" w:rsidRDefault="003F5F05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Ponechať relevantné.</w:t>
      </w:r>
    </w:p>
  </w:footnote>
  <w:footnote w:id="21">
    <w:p w14:paraId="2859D0B2" w14:textId="77777777" w:rsidR="003F5F05" w:rsidRDefault="003F5F05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RO je oprávnený zvoliť si predmetný kontrolný zoznam len v prípade, ak je kontrola vykonávaná formou finančnej kontroly na mieste.</w:t>
      </w:r>
    </w:p>
  </w:footnote>
  <w:footnote w:id="22">
    <w:p w14:paraId="18A80592" w14:textId="77777777" w:rsidR="003F5F05" w:rsidRDefault="003F5F05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23">
    <w:p w14:paraId="00EA81C4" w14:textId="77777777" w:rsidR="003F5F05" w:rsidRDefault="003F5F05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24">
    <w:p w14:paraId="3F80F9DF" w14:textId="77777777" w:rsidR="003F5F05" w:rsidRDefault="003F5F05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25">
    <w:p w14:paraId="51FEA64B" w14:textId="77777777" w:rsidR="003F5F05" w:rsidRDefault="003F5F05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RO môže rozhodnúť, že za oprávnené výdavky budú pokladané ako alternatíva - odpisy, pričom kumulovaná výška odpisov nesmie presiahnuť reálnu úhradu splátok zodpovedajúcej časti vstupnej ceny.</w:t>
      </w:r>
    </w:p>
  </w:footnote>
  <w:footnote w:id="26">
    <w:p w14:paraId="313E7F16" w14:textId="77777777" w:rsidR="003F5F05" w:rsidRDefault="003F5F05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RO je oprávnený zvoliť si predmetný kontrolný zoznam len v prípade, ak je kontrola vykonávaná formou kontroly na mieste.</w:t>
      </w:r>
    </w:p>
  </w:footnote>
  <w:footnote w:id="27">
    <w:p w14:paraId="459E41CA" w14:textId="77777777" w:rsidR="003F5F05" w:rsidRDefault="003F5F05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RO je povinný túto časť vyplniť pri každom KZ, t.j. bez ohľadu na vybraný predmet kontroly.</w:t>
      </w:r>
    </w:p>
  </w:footnote>
  <w:footnote w:id="28">
    <w:p w14:paraId="634EB135" w14:textId="3B39878B" w:rsidR="003F5F05" w:rsidRDefault="003F5F05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RO/SO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</w:t>
      </w:r>
    </w:p>
  </w:footnote>
  <w:footnote w:id="29">
    <w:p w14:paraId="5CF11B63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30">
    <w:p w14:paraId="28B49CB4" w14:textId="77777777" w:rsidR="003F5F05" w:rsidRDefault="003F5F05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prípade, ak je kontrola vykonávaná formou administratívnej finančnej kontroly,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RO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C40ED" w14:textId="77777777" w:rsidR="003F5F05" w:rsidRDefault="003F5F0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C62E8" w14:textId="0A330DB1" w:rsidR="003F5F05" w:rsidRDefault="003F5F05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95C3B3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Content>
      <w:p w14:paraId="0E9B3CFE" w14:textId="77777777" w:rsidR="003F5F05" w:rsidRDefault="003F5F05" w:rsidP="00462A91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747FA686" w14:textId="77777777" w:rsidR="003F5F05" w:rsidRDefault="003F5F05" w:rsidP="00627EA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DB38F" w14:textId="77777777" w:rsidR="003F5F05" w:rsidRDefault="003F5F0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4C97"/>
    <w:rsid w:val="00021824"/>
    <w:rsid w:val="00024BB9"/>
    <w:rsid w:val="00037BF1"/>
    <w:rsid w:val="00050728"/>
    <w:rsid w:val="00052C06"/>
    <w:rsid w:val="000540CE"/>
    <w:rsid w:val="00055115"/>
    <w:rsid w:val="00066955"/>
    <w:rsid w:val="00071088"/>
    <w:rsid w:val="00071CD7"/>
    <w:rsid w:val="00074384"/>
    <w:rsid w:val="00081BD0"/>
    <w:rsid w:val="00087560"/>
    <w:rsid w:val="0008767F"/>
    <w:rsid w:val="00092F29"/>
    <w:rsid w:val="00093C2F"/>
    <w:rsid w:val="000A328A"/>
    <w:rsid w:val="000C170F"/>
    <w:rsid w:val="000D1F76"/>
    <w:rsid w:val="000D298C"/>
    <w:rsid w:val="000D6B86"/>
    <w:rsid w:val="000E2AA4"/>
    <w:rsid w:val="000F5073"/>
    <w:rsid w:val="00104983"/>
    <w:rsid w:val="001053C7"/>
    <w:rsid w:val="001147BD"/>
    <w:rsid w:val="00116F61"/>
    <w:rsid w:val="00124DE0"/>
    <w:rsid w:val="00131963"/>
    <w:rsid w:val="00137ED6"/>
    <w:rsid w:val="001456C1"/>
    <w:rsid w:val="0014641E"/>
    <w:rsid w:val="0015233E"/>
    <w:rsid w:val="00163F3D"/>
    <w:rsid w:val="001658C2"/>
    <w:rsid w:val="001660C6"/>
    <w:rsid w:val="00173917"/>
    <w:rsid w:val="00180EA1"/>
    <w:rsid w:val="001873B5"/>
    <w:rsid w:val="001A14F5"/>
    <w:rsid w:val="001A1A53"/>
    <w:rsid w:val="001A40CE"/>
    <w:rsid w:val="001B12DC"/>
    <w:rsid w:val="001B27DA"/>
    <w:rsid w:val="001B6E9F"/>
    <w:rsid w:val="001C513F"/>
    <w:rsid w:val="001D07F8"/>
    <w:rsid w:val="001D160C"/>
    <w:rsid w:val="001D4B25"/>
    <w:rsid w:val="001E4A9D"/>
    <w:rsid w:val="001E5462"/>
    <w:rsid w:val="001F0193"/>
    <w:rsid w:val="001F1F4D"/>
    <w:rsid w:val="001F7B0D"/>
    <w:rsid w:val="0020682C"/>
    <w:rsid w:val="00215E35"/>
    <w:rsid w:val="0022201C"/>
    <w:rsid w:val="002259C4"/>
    <w:rsid w:val="00225A05"/>
    <w:rsid w:val="00230B5A"/>
    <w:rsid w:val="0024400F"/>
    <w:rsid w:val="00246970"/>
    <w:rsid w:val="00247599"/>
    <w:rsid w:val="00256687"/>
    <w:rsid w:val="00267AF2"/>
    <w:rsid w:val="00274479"/>
    <w:rsid w:val="002757DA"/>
    <w:rsid w:val="002816D8"/>
    <w:rsid w:val="00285964"/>
    <w:rsid w:val="002867BC"/>
    <w:rsid w:val="00296E5E"/>
    <w:rsid w:val="002A1E17"/>
    <w:rsid w:val="002B1303"/>
    <w:rsid w:val="002B7A90"/>
    <w:rsid w:val="002D65BD"/>
    <w:rsid w:val="002E387D"/>
    <w:rsid w:val="002E611C"/>
    <w:rsid w:val="002E7F32"/>
    <w:rsid w:val="002E7F66"/>
    <w:rsid w:val="002F2EFB"/>
    <w:rsid w:val="00311B78"/>
    <w:rsid w:val="00314A6E"/>
    <w:rsid w:val="003215D7"/>
    <w:rsid w:val="003244EF"/>
    <w:rsid w:val="00326956"/>
    <w:rsid w:val="00331D22"/>
    <w:rsid w:val="00335274"/>
    <w:rsid w:val="003364CC"/>
    <w:rsid w:val="00344174"/>
    <w:rsid w:val="00355D65"/>
    <w:rsid w:val="00364122"/>
    <w:rsid w:val="0037670C"/>
    <w:rsid w:val="00386CBA"/>
    <w:rsid w:val="003935E9"/>
    <w:rsid w:val="00395AF5"/>
    <w:rsid w:val="003A3D9D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5F05"/>
    <w:rsid w:val="003F7258"/>
    <w:rsid w:val="00406772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65704"/>
    <w:rsid w:val="00471083"/>
    <w:rsid w:val="00477B8E"/>
    <w:rsid w:val="00490AF9"/>
    <w:rsid w:val="00491FC2"/>
    <w:rsid w:val="00493F0A"/>
    <w:rsid w:val="004A0829"/>
    <w:rsid w:val="004A1A9B"/>
    <w:rsid w:val="004A551F"/>
    <w:rsid w:val="004B0762"/>
    <w:rsid w:val="004B42F8"/>
    <w:rsid w:val="004C1071"/>
    <w:rsid w:val="004C288B"/>
    <w:rsid w:val="004C2ABA"/>
    <w:rsid w:val="004C3B21"/>
    <w:rsid w:val="004E2120"/>
    <w:rsid w:val="004E3ABD"/>
    <w:rsid w:val="004E4A29"/>
    <w:rsid w:val="004F3CEC"/>
    <w:rsid w:val="004F613B"/>
    <w:rsid w:val="00501C2C"/>
    <w:rsid w:val="00503240"/>
    <w:rsid w:val="005122F6"/>
    <w:rsid w:val="00524261"/>
    <w:rsid w:val="005276B4"/>
    <w:rsid w:val="0052771D"/>
    <w:rsid w:val="0053124D"/>
    <w:rsid w:val="005414CE"/>
    <w:rsid w:val="00541F6F"/>
    <w:rsid w:val="00541FF5"/>
    <w:rsid w:val="00542D6C"/>
    <w:rsid w:val="00573AEA"/>
    <w:rsid w:val="005775C2"/>
    <w:rsid w:val="005800C7"/>
    <w:rsid w:val="00580A58"/>
    <w:rsid w:val="00585BD2"/>
    <w:rsid w:val="00586129"/>
    <w:rsid w:val="00586FDB"/>
    <w:rsid w:val="00595875"/>
    <w:rsid w:val="005B333F"/>
    <w:rsid w:val="005B49EF"/>
    <w:rsid w:val="005C5F0B"/>
    <w:rsid w:val="005C6739"/>
    <w:rsid w:val="005D51B8"/>
    <w:rsid w:val="005E6EF4"/>
    <w:rsid w:val="005F0BA6"/>
    <w:rsid w:val="005F1C3F"/>
    <w:rsid w:val="005F34FB"/>
    <w:rsid w:val="005F5B71"/>
    <w:rsid w:val="00611722"/>
    <w:rsid w:val="00614F60"/>
    <w:rsid w:val="00622C1D"/>
    <w:rsid w:val="00622D7A"/>
    <w:rsid w:val="00627EA3"/>
    <w:rsid w:val="00640099"/>
    <w:rsid w:val="006479DF"/>
    <w:rsid w:val="00657868"/>
    <w:rsid w:val="006605F7"/>
    <w:rsid w:val="00660DCB"/>
    <w:rsid w:val="00666167"/>
    <w:rsid w:val="0067074E"/>
    <w:rsid w:val="006719A0"/>
    <w:rsid w:val="006852E9"/>
    <w:rsid w:val="00687102"/>
    <w:rsid w:val="00697B85"/>
    <w:rsid w:val="006A496E"/>
    <w:rsid w:val="006A4F4A"/>
    <w:rsid w:val="006A5157"/>
    <w:rsid w:val="006A7DF2"/>
    <w:rsid w:val="006C3436"/>
    <w:rsid w:val="006C4317"/>
    <w:rsid w:val="006C4A7F"/>
    <w:rsid w:val="006C6A25"/>
    <w:rsid w:val="006D082A"/>
    <w:rsid w:val="006D3B82"/>
    <w:rsid w:val="006F15B4"/>
    <w:rsid w:val="006F565A"/>
    <w:rsid w:val="0070439D"/>
    <w:rsid w:val="007324A7"/>
    <w:rsid w:val="00734CF5"/>
    <w:rsid w:val="00743A67"/>
    <w:rsid w:val="00744A1E"/>
    <w:rsid w:val="0075079E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A13BD"/>
    <w:rsid w:val="007A1F88"/>
    <w:rsid w:val="007A60EF"/>
    <w:rsid w:val="007A7A33"/>
    <w:rsid w:val="007C0184"/>
    <w:rsid w:val="007E1726"/>
    <w:rsid w:val="007F0D9A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32AA1"/>
    <w:rsid w:val="0084259A"/>
    <w:rsid w:val="00845562"/>
    <w:rsid w:val="0084743A"/>
    <w:rsid w:val="00853947"/>
    <w:rsid w:val="008550BA"/>
    <w:rsid w:val="008569DC"/>
    <w:rsid w:val="00863E65"/>
    <w:rsid w:val="00865E76"/>
    <w:rsid w:val="0086606F"/>
    <w:rsid w:val="008666C5"/>
    <w:rsid w:val="00867111"/>
    <w:rsid w:val="008727BB"/>
    <w:rsid w:val="008743E6"/>
    <w:rsid w:val="008806AC"/>
    <w:rsid w:val="00890458"/>
    <w:rsid w:val="008A1CF0"/>
    <w:rsid w:val="008A20CF"/>
    <w:rsid w:val="008A751A"/>
    <w:rsid w:val="008C271F"/>
    <w:rsid w:val="008D0203"/>
    <w:rsid w:val="008D0F9C"/>
    <w:rsid w:val="008E18C8"/>
    <w:rsid w:val="008E2AC4"/>
    <w:rsid w:val="008E627D"/>
    <w:rsid w:val="008F2627"/>
    <w:rsid w:val="008F66AE"/>
    <w:rsid w:val="0090110D"/>
    <w:rsid w:val="00903629"/>
    <w:rsid w:val="00905DFC"/>
    <w:rsid w:val="00906D6C"/>
    <w:rsid w:val="00911005"/>
    <w:rsid w:val="00911D80"/>
    <w:rsid w:val="00912362"/>
    <w:rsid w:val="0092115C"/>
    <w:rsid w:val="00926284"/>
    <w:rsid w:val="0093081E"/>
    <w:rsid w:val="00934596"/>
    <w:rsid w:val="00942A88"/>
    <w:rsid w:val="009606FA"/>
    <w:rsid w:val="0097463D"/>
    <w:rsid w:val="00977CF6"/>
    <w:rsid w:val="009836CF"/>
    <w:rsid w:val="009B421D"/>
    <w:rsid w:val="009D2A8A"/>
    <w:rsid w:val="009E0DC8"/>
    <w:rsid w:val="00A01CEC"/>
    <w:rsid w:val="00A06BA2"/>
    <w:rsid w:val="00A06F34"/>
    <w:rsid w:val="00A144AE"/>
    <w:rsid w:val="00A20411"/>
    <w:rsid w:val="00A3288E"/>
    <w:rsid w:val="00A357CE"/>
    <w:rsid w:val="00A520FC"/>
    <w:rsid w:val="00A5426A"/>
    <w:rsid w:val="00A634B0"/>
    <w:rsid w:val="00A65887"/>
    <w:rsid w:val="00A671EA"/>
    <w:rsid w:val="00A86F82"/>
    <w:rsid w:val="00A9254C"/>
    <w:rsid w:val="00A94B2A"/>
    <w:rsid w:val="00A951DC"/>
    <w:rsid w:val="00A96789"/>
    <w:rsid w:val="00AA10AA"/>
    <w:rsid w:val="00AB4B75"/>
    <w:rsid w:val="00AB755C"/>
    <w:rsid w:val="00AE772C"/>
    <w:rsid w:val="00B1112A"/>
    <w:rsid w:val="00B12061"/>
    <w:rsid w:val="00B13427"/>
    <w:rsid w:val="00B1360B"/>
    <w:rsid w:val="00B214DD"/>
    <w:rsid w:val="00B30696"/>
    <w:rsid w:val="00B315E9"/>
    <w:rsid w:val="00B4284E"/>
    <w:rsid w:val="00B44FAF"/>
    <w:rsid w:val="00B45EAB"/>
    <w:rsid w:val="00B5079A"/>
    <w:rsid w:val="00B5143D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7C1B"/>
    <w:rsid w:val="00BA7DCF"/>
    <w:rsid w:val="00BB1C05"/>
    <w:rsid w:val="00BC3557"/>
    <w:rsid w:val="00BC4BAC"/>
    <w:rsid w:val="00BD6DA4"/>
    <w:rsid w:val="00BF4803"/>
    <w:rsid w:val="00BF4995"/>
    <w:rsid w:val="00C05E20"/>
    <w:rsid w:val="00C06FF0"/>
    <w:rsid w:val="00C11731"/>
    <w:rsid w:val="00C13AF9"/>
    <w:rsid w:val="00C214B6"/>
    <w:rsid w:val="00C34004"/>
    <w:rsid w:val="00C348A2"/>
    <w:rsid w:val="00C366F4"/>
    <w:rsid w:val="00C53567"/>
    <w:rsid w:val="00C56358"/>
    <w:rsid w:val="00C56C00"/>
    <w:rsid w:val="00C6424B"/>
    <w:rsid w:val="00C6439D"/>
    <w:rsid w:val="00C71D0A"/>
    <w:rsid w:val="00C73FCC"/>
    <w:rsid w:val="00C7625A"/>
    <w:rsid w:val="00C76F19"/>
    <w:rsid w:val="00C77B0D"/>
    <w:rsid w:val="00C80FB1"/>
    <w:rsid w:val="00C92BF0"/>
    <w:rsid w:val="00CA208E"/>
    <w:rsid w:val="00CB08FB"/>
    <w:rsid w:val="00CB33DE"/>
    <w:rsid w:val="00CB55BC"/>
    <w:rsid w:val="00CB5667"/>
    <w:rsid w:val="00CC1D6A"/>
    <w:rsid w:val="00CD24E3"/>
    <w:rsid w:val="00CD3D13"/>
    <w:rsid w:val="00CE706E"/>
    <w:rsid w:val="00D05350"/>
    <w:rsid w:val="00D434C3"/>
    <w:rsid w:val="00D51CE3"/>
    <w:rsid w:val="00D52705"/>
    <w:rsid w:val="00D5558B"/>
    <w:rsid w:val="00D61BB6"/>
    <w:rsid w:val="00D64671"/>
    <w:rsid w:val="00D71A7B"/>
    <w:rsid w:val="00D71BDB"/>
    <w:rsid w:val="00D82C7F"/>
    <w:rsid w:val="00D86DA2"/>
    <w:rsid w:val="00D90CF6"/>
    <w:rsid w:val="00DB0798"/>
    <w:rsid w:val="00DB1B56"/>
    <w:rsid w:val="00DB3113"/>
    <w:rsid w:val="00DB798B"/>
    <w:rsid w:val="00DC187C"/>
    <w:rsid w:val="00DC5E26"/>
    <w:rsid w:val="00DE2405"/>
    <w:rsid w:val="00DE78B6"/>
    <w:rsid w:val="00DE7AE7"/>
    <w:rsid w:val="00E01EB8"/>
    <w:rsid w:val="00E17838"/>
    <w:rsid w:val="00E370A2"/>
    <w:rsid w:val="00E41F94"/>
    <w:rsid w:val="00E52737"/>
    <w:rsid w:val="00E52D37"/>
    <w:rsid w:val="00E5416A"/>
    <w:rsid w:val="00E61D18"/>
    <w:rsid w:val="00E701EB"/>
    <w:rsid w:val="00E742C1"/>
    <w:rsid w:val="00E74EA1"/>
    <w:rsid w:val="00E7702D"/>
    <w:rsid w:val="00E83484"/>
    <w:rsid w:val="00E90A2F"/>
    <w:rsid w:val="00EB2C56"/>
    <w:rsid w:val="00EB7E0A"/>
    <w:rsid w:val="00EE70FE"/>
    <w:rsid w:val="00EF55AE"/>
    <w:rsid w:val="00F0607A"/>
    <w:rsid w:val="00F10B9D"/>
    <w:rsid w:val="00F225BE"/>
    <w:rsid w:val="00F27075"/>
    <w:rsid w:val="00F32E06"/>
    <w:rsid w:val="00F37BD1"/>
    <w:rsid w:val="00F426CF"/>
    <w:rsid w:val="00F56E20"/>
    <w:rsid w:val="00F60497"/>
    <w:rsid w:val="00F64F3B"/>
    <w:rsid w:val="00F67358"/>
    <w:rsid w:val="00F77A94"/>
    <w:rsid w:val="00F83000"/>
    <w:rsid w:val="00F8414E"/>
    <w:rsid w:val="00F854AC"/>
    <w:rsid w:val="00F96882"/>
    <w:rsid w:val="00F97E8C"/>
    <w:rsid w:val="00FA45CC"/>
    <w:rsid w:val="00FB0EB9"/>
    <w:rsid w:val="00FB3DF7"/>
    <w:rsid w:val="00FC04A6"/>
    <w:rsid w:val="00FC0F30"/>
    <w:rsid w:val="00FC28EE"/>
    <w:rsid w:val="00FE54D3"/>
    <w:rsid w:val="00FF09A8"/>
    <w:rsid w:val="00FF4F49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barna\AppData\Local\Microsoft\Windows\Temporary%20Internet%20Files\Content.Outlook\THL46B9O\Zo&#353;it1.xls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1B0138"/>
    <w:rsid w:val="0020589B"/>
    <w:rsid w:val="00205BC2"/>
    <w:rsid w:val="002162D2"/>
    <w:rsid w:val="00241A24"/>
    <w:rsid w:val="00253BCD"/>
    <w:rsid w:val="00263DE6"/>
    <w:rsid w:val="002837D2"/>
    <w:rsid w:val="003C617B"/>
    <w:rsid w:val="004109A1"/>
    <w:rsid w:val="00451FC5"/>
    <w:rsid w:val="004913D2"/>
    <w:rsid w:val="004966DE"/>
    <w:rsid w:val="004F368F"/>
    <w:rsid w:val="005E15FD"/>
    <w:rsid w:val="0061685E"/>
    <w:rsid w:val="007137FA"/>
    <w:rsid w:val="00743476"/>
    <w:rsid w:val="008371F3"/>
    <w:rsid w:val="008658A5"/>
    <w:rsid w:val="008E3938"/>
    <w:rsid w:val="00970A9C"/>
    <w:rsid w:val="00984D0D"/>
    <w:rsid w:val="00991F01"/>
    <w:rsid w:val="009C2C00"/>
    <w:rsid w:val="00AA4C5E"/>
    <w:rsid w:val="00BC797E"/>
    <w:rsid w:val="00BF109C"/>
    <w:rsid w:val="00CA62CF"/>
    <w:rsid w:val="00CB34DF"/>
    <w:rsid w:val="00CB47A5"/>
    <w:rsid w:val="00CC582B"/>
    <w:rsid w:val="00CC6E39"/>
    <w:rsid w:val="00CD261E"/>
    <w:rsid w:val="00D27B87"/>
    <w:rsid w:val="00D676BF"/>
    <w:rsid w:val="00D735A9"/>
    <w:rsid w:val="00D738ED"/>
    <w:rsid w:val="00D84C31"/>
    <w:rsid w:val="00DC396A"/>
    <w:rsid w:val="00DF6261"/>
    <w:rsid w:val="00E31719"/>
    <w:rsid w:val="00EC4C7C"/>
    <w:rsid w:val="00ED3855"/>
    <w:rsid w:val="00F43386"/>
    <w:rsid w:val="00F45F3A"/>
    <w:rsid w:val="00F673F0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41A24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41A24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14FB-7CB9-413C-ABE1-7583CA5A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9320</Words>
  <Characters>53127</Characters>
  <Application>Microsoft Office Word</Application>
  <DocSecurity>0</DocSecurity>
  <Lines>442</Lines>
  <Paragraphs>124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2019-01-10T16:14:00Z</dcterms:created>
  <dcterms:modified xsi:type="dcterms:W3CDTF">2019-01-24T10:28:00Z</dcterms:modified>
</cp:coreProperties>
</file>